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CAC868" w14:textId="77777777" w:rsidR="007479DB" w:rsidRDefault="00F60EFD" w:rsidP="00212EED">
      <w:pPr>
        <w:rPr>
          <w:b/>
        </w:rPr>
      </w:pPr>
      <w:r w:rsidRPr="008C5BF6">
        <w:rPr>
          <w:b/>
        </w:rPr>
        <w:t xml:space="preserve">Příloha č. </w:t>
      </w:r>
      <w:r w:rsidR="005B33BD" w:rsidRPr="008C5BF6">
        <w:rPr>
          <w:b/>
        </w:rPr>
        <w:t>14</w:t>
      </w:r>
      <w:r w:rsidR="0096181C" w:rsidRPr="008C5BF6">
        <w:rPr>
          <w:b/>
        </w:rPr>
        <w:t xml:space="preserve"> – </w:t>
      </w:r>
      <w:r w:rsidR="00731C07" w:rsidRPr="005B33BD">
        <w:rPr>
          <w:b/>
        </w:rPr>
        <w:t xml:space="preserve">Definice </w:t>
      </w:r>
      <w:r w:rsidR="005B33BD" w:rsidRPr="005B33BD">
        <w:rPr>
          <w:b/>
        </w:rPr>
        <w:t xml:space="preserve">zkratek a </w:t>
      </w:r>
      <w:r w:rsidR="00731C07" w:rsidRPr="005B33BD">
        <w:rPr>
          <w:b/>
        </w:rPr>
        <w:t>pojmů</w:t>
      </w:r>
    </w:p>
    <w:p w14:paraId="5ACAC869" w14:textId="77777777" w:rsidR="005B38B2" w:rsidRDefault="005B38B2" w:rsidP="00212EED">
      <w:pPr>
        <w:rPr>
          <w:b/>
        </w:rPr>
      </w:pPr>
    </w:p>
    <w:p w14:paraId="5ACAC86A" w14:textId="77777777" w:rsidR="005B38B2" w:rsidRPr="00D311A9" w:rsidRDefault="00731C07" w:rsidP="007F1A4E">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36"/>
          <w:szCs w:val="36"/>
        </w:rPr>
      </w:pPr>
      <w:r>
        <w:rPr>
          <w:b/>
          <w:sz w:val="36"/>
          <w:szCs w:val="36"/>
        </w:rPr>
        <w:t>ZKRATKY</w:t>
      </w:r>
      <w:r w:rsidR="00443C13" w:rsidRPr="00443C13">
        <w:rPr>
          <w:b/>
          <w:sz w:val="36"/>
          <w:szCs w:val="36"/>
        </w:rPr>
        <w:t xml:space="preserve"> </w:t>
      </w:r>
      <w:r w:rsidR="00443C13">
        <w:rPr>
          <w:b/>
          <w:sz w:val="36"/>
          <w:szCs w:val="36"/>
        </w:rPr>
        <w:t>A POJMY</w:t>
      </w:r>
    </w:p>
    <w:p w14:paraId="5ACAC86B" w14:textId="77777777" w:rsidR="005B38B2" w:rsidRDefault="005B38B2" w:rsidP="005B38B2">
      <w:pPr>
        <w:pStyle w:val="Bezmezer"/>
        <w:jc w:val="both"/>
      </w:pPr>
    </w:p>
    <w:p w14:paraId="5ACAC86C" w14:textId="77777777" w:rsidR="005B38B2" w:rsidRPr="008F1800" w:rsidRDefault="00995F8E" w:rsidP="002A3FA2">
      <w:pPr>
        <w:pStyle w:val="Nadpis1"/>
      </w:pPr>
      <w:r>
        <w:t>zkratky</w:t>
      </w:r>
    </w:p>
    <w:p w14:paraId="5ACAC86D" w14:textId="77777777" w:rsidR="00C814A3" w:rsidRDefault="00C814A3" w:rsidP="00731C07">
      <w:pPr>
        <w:spacing w:after="0" w:line="240" w:lineRule="auto"/>
        <w:ind w:left="1410" w:hanging="1410"/>
        <w:jc w:val="both"/>
        <w:rPr>
          <w:rFonts w:ascii="Calibri" w:eastAsia="Times New Roman" w:hAnsi="Calibri" w:cs="Times New Roman"/>
          <w:b/>
        </w:rPr>
      </w:pPr>
      <w:r w:rsidRPr="00731C07">
        <w:rPr>
          <w:rFonts w:ascii="Calibri" w:eastAsia="Times New Roman" w:hAnsi="Calibri" w:cs="Times New Roman"/>
          <w:b/>
        </w:rPr>
        <w:t>ČSÚ</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Český statistický úřad, případně jiný úřad, který nahradí kompetence ČSÚ</w:t>
      </w:r>
      <w:r w:rsidRPr="00731C07">
        <w:rPr>
          <w:rFonts w:ascii="Calibri" w:eastAsia="Times New Roman" w:hAnsi="Calibri" w:cs="Times New Roman"/>
          <w:b/>
        </w:rPr>
        <w:t xml:space="preserve"> </w:t>
      </w:r>
    </w:p>
    <w:p w14:paraId="5ACAC86E" w14:textId="77777777" w:rsidR="00C814A3" w:rsidRP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DPH</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daň z přidané hodnoty</w:t>
      </w:r>
    </w:p>
    <w:p w14:paraId="5ACAC86F" w14:textId="77777777" w:rsid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IDP</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Integrovaná doprava Plzeňska</w:t>
      </w:r>
    </w:p>
    <w:p w14:paraId="5ACAC871" w14:textId="77777777" w:rsidR="00731C07" w:rsidRPr="00731C07" w:rsidRDefault="00731C07" w:rsidP="00731C07">
      <w:pPr>
        <w:spacing w:after="0" w:line="240" w:lineRule="auto"/>
        <w:ind w:left="1410" w:hanging="1410"/>
        <w:jc w:val="both"/>
        <w:rPr>
          <w:rFonts w:ascii="Calibri" w:eastAsia="Times New Roman" w:hAnsi="Calibri" w:cs="Times New Roman"/>
        </w:rPr>
      </w:pPr>
      <w:r w:rsidRPr="00731C07">
        <w:rPr>
          <w:rFonts w:ascii="Calibri" w:eastAsia="Times New Roman" w:hAnsi="Calibri" w:cs="Times New Roman"/>
          <w:b/>
        </w:rPr>
        <w:t>Nařízení</w:t>
      </w:r>
      <w:r w:rsidRPr="00731C07">
        <w:rPr>
          <w:rFonts w:ascii="Calibri" w:eastAsia="Times New Roman" w:hAnsi="Calibri" w:cs="Times New Roman"/>
          <w:b/>
        </w:rPr>
        <w:tab/>
      </w:r>
      <w:proofErr w:type="spellStart"/>
      <w:r w:rsidRPr="00731C07">
        <w:rPr>
          <w:rFonts w:ascii="Calibri" w:eastAsia="Times New Roman" w:hAnsi="Calibri" w:cs="Times New Roman"/>
        </w:rPr>
        <w:t>nařízení</w:t>
      </w:r>
      <w:proofErr w:type="spellEnd"/>
      <w:r w:rsidRPr="00731C07">
        <w:rPr>
          <w:rFonts w:ascii="Calibri" w:eastAsia="Times New Roman" w:hAnsi="Calibri" w:cs="Times New Roman"/>
        </w:rPr>
        <w:t xml:space="preserve"> Evropského parlamentu a Rady (ES) č. 1370/2007 ze dne 23. října 2007 o veřejných službách v</w:t>
      </w:r>
      <w:r>
        <w:rPr>
          <w:rFonts w:ascii="Calibri" w:eastAsia="Times New Roman" w:hAnsi="Calibri" w:cs="Times New Roman"/>
        </w:rPr>
        <w:t> </w:t>
      </w:r>
      <w:r w:rsidRPr="00731C07">
        <w:rPr>
          <w:rFonts w:ascii="Calibri" w:eastAsia="Times New Roman" w:hAnsi="Calibri" w:cs="Times New Roman"/>
        </w:rPr>
        <w:t>přepravě cestujících po železnici a silnici a o zrušení nařízení Rady (EHS) č. 1191/69 a č. 1107/70, v platném znění</w:t>
      </w:r>
    </w:p>
    <w:p w14:paraId="5ACAC872" w14:textId="77777777" w:rsid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OZ</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89/2012 Sb., občanský zákoník, v platném znění</w:t>
      </w:r>
    </w:p>
    <w:p w14:paraId="5ACAC873" w14:textId="22911757" w:rsidR="00C814A3" w:rsidRPr="00C814A3" w:rsidRDefault="00C814A3" w:rsidP="00C814A3">
      <w:pPr>
        <w:spacing w:after="0" w:line="240" w:lineRule="auto"/>
        <w:jc w:val="both"/>
        <w:rPr>
          <w:rFonts w:ascii="Calibri" w:eastAsia="Times New Roman" w:hAnsi="Calibri" w:cs="Times New Roman"/>
          <w:b/>
        </w:rPr>
      </w:pPr>
      <w:del w:id="0" w:author="Richard Volín" w:date="2020-06-26T15:05:00Z">
        <w:r w:rsidRPr="00C814A3">
          <w:rPr>
            <w:rFonts w:ascii="Calibri" w:eastAsia="Times New Roman" w:hAnsi="Calibri" w:cs="Times New Roman"/>
            <w:b/>
          </w:rPr>
          <w:delText>SŽDC</w:delText>
        </w:r>
      </w:del>
      <w:ins w:id="1" w:author="Richard Volín" w:date="2020-06-26T15:05:00Z">
        <w:r w:rsidRPr="00C814A3">
          <w:rPr>
            <w:rFonts w:ascii="Calibri" w:eastAsia="Times New Roman" w:hAnsi="Calibri" w:cs="Times New Roman"/>
            <w:b/>
          </w:rPr>
          <w:t>SŽ</w:t>
        </w:r>
      </w:ins>
      <w:r w:rsidRPr="00C814A3">
        <w:rPr>
          <w:rFonts w:ascii="Calibri" w:eastAsia="Times New Roman" w:hAnsi="Calibri" w:cs="Times New Roman"/>
        </w:rPr>
        <w:tab/>
      </w:r>
      <w:r w:rsidRPr="00C814A3">
        <w:rPr>
          <w:rFonts w:ascii="Calibri" w:eastAsia="Times New Roman" w:hAnsi="Calibri" w:cs="Times New Roman"/>
        </w:rPr>
        <w:tab/>
        <w:t xml:space="preserve">Správa </w:t>
      </w:r>
      <w:del w:id="2" w:author="Richard Volín" w:date="2020-06-26T15:05:00Z">
        <w:r w:rsidRPr="00C814A3">
          <w:rPr>
            <w:rFonts w:ascii="Calibri" w:eastAsia="Times New Roman" w:hAnsi="Calibri" w:cs="Times New Roman"/>
          </w:rPr>
          <w:delText>železniční dopravní cesty</w:delText>
        </w:r>
      </w:del>
      <w:ins w:id="3" w:author="Richard Volín" w:date="2020-06-26T15:05:00Z">
        <w:r w:rsidRPr="00C814A3">
          <w:rPr>
            <w:rFonts w:ascii="Calibri" w:eastAsia="Times New Roman" w:hAnsi="Calibri" w:cs="Times New Roman"/>
          </w:rPr>
          <w:t>železni</w:t>
        </w:r>
        <w:r w:rsidR="00A969D2">
          <w:rPr>
            <w:rFonts w:ascii="Calibri" w:eastAsia="Times New Roman" w:hAnsi="Calibri" w:cs="Times New Roman"/>
          </w:rPr>
          <w:t>c</w:t>
        </w:r>
      </w:ins>
      <w:r w:rsidRPr="00C814A3">
        <w:rPr>
          <w:rFonts w:ascii="Calibri" w:eastAsia="Times New Roman" w:hAnsi="Calibri" w:cs="Times New Roman"/>
        </w:rPr>
        <w:t>, státní organizace</w:t>
      </w:r>
    </w:p>
    <w:p w14:paraId="5ACAC874" w14:textId="77777777" w:rsidR="00C814A3" w:rsidRPr="00731C07" w:rsidRDefault="00C814A3" w:rsidP="00C814A3">
      <w:pPr>
        <w:spacing w:after="0" w:line="240" w:lineRule="auto"/>
        <w:jc w:val="both"/>
        <w:rPr>
          <w:rFonts w:ascii="Calibri" w:eastAsia="Times New Roman" w:hAnsi="Calibri" w:cs="Times New Roman"/>
          <w:b/>
        </w:rPr>
      </w:pPr>
      <w:proofErr w:type="spellStart"/>
      <w:r w:rsidRPr="00731C07">
        <w:rPr>
          <w:rFonts w:ascii="Calibri" w:eastAsia="Times New Roman" w:hAnsi="Calibri" w:cs="Times New Roman"/>
          <w:b/>
        </w:rPr>
        <w:t>vlkm</w:t>
      </w:r>
      <w:proofErr w:type="spellEnd"/>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vlakový kilometr</w:t>
      </w:r>
    </w:p>
    <w:p w14:paraId="5ACAC875" w14:textId="77777777" w:rsidR="00C814A3" w:rsidRPr="00731C07" w:rsidRDefault="00C814A3" w:rsidP="00C814A3">
      <w:pPr>
        <w:spacing w:after="0" w:line="240" w:lineRule="auto"/>
        <w:jc w:val="both"/>
        <w:rPr>
          <w:rFonts w:ascii="Calibri" w:eastAsia="Times New Roman" w:hAnsi="Calibri" w:cs="Times New Roman"/>
          <w:b/>
        </w:rPr>
      </w:pPr>
      <w:proofErr w:type="spellStart"/>
      <w:r w:rsidRPr="00731C07">
        <w:rPr>
          <w:rFonts w:ascii="Calibri" w:eastAsia="Times New Roman" w:hAnsi="Calibri" w:cs="Times New Roman"/>
          <w:b/>
        </w:rPr>
        <w:t>ZoD</w:t>
      </w:r>
      <w:proofErr w:type="spellEnd"/>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266/1994 Sb., o dráhách, v platném znění</w:t>
      </w:r>
    </w:p>
    <w:p w14:paraId="5ACAC876" w14:textId="77777777" w:rsidR="00731C07" w:rsidRPr="00731C07" w:rsidRDefault="00731C07" w:rsidP="00731C07">
      <w:pPr>
        <w:spacing w:after="0" w:line="240" w:lineRule="auto"/>
        <w:ind w:left="1410" w:hanging="1410"/>
        <w:jc w:val="both"/>
        <w:rPr>
          <w:rFonts w:ascii="Calibri" w:eastAsia="Times New Roman" w:hAnsi="Calibri" w:cs="Times New Roman"/>
          <w:b/>
        </w:rPr>
      </w:pPr>
      <w:proofErr w:type="spellStart"/>
      <w:r w:rsidRPr="00731C07">
        <w:rPr>
          <w:rFonts w:ascii="Calibri" w:eastAsia="Times New Roman" w:hAnsi="Calibri" w:cs="Times New Roman"/>
          <w:b/>
        </w:rPr>
        <w:t>ZoVS</w:t>
      </w:r>
      <w:proofErr w:type="spellEnd"/>
      <w:r w:rsidRPr="00731C07">
        <w:rPr>
          <w:rFonts w:ascii="Calibri" w:eastAsia="Times New Roman" w:hAnsi="Calibri" w:cs="Times New Roman"/>
          <w:b/>
        </w:rPr>
        <w:tab/>
      </w:r>
      <w:r>
        <w:rPr>
          <w:rFonts w:ascii="Calibri" w:eastAsia="Times New Roman" w:hAnsi="Calibri" w:cs="Times New Roman"/>
          <w:b/>
        </w:rPr>
        <w:tab/>
      </w:r>
      <w:r w:rsidRPr="00731C07">
        <w:rPr>
          <w:rFonts w:ascii="Calibri" w:eastAsia="Times New Roman" w:hAnsi="Calibri" w:cs="Times New Roman"/>
        </w:rPr>
        <w:t>zákon č. 194/2010 Sb., o veřejných službách v přepravě cestujících a o změně dalších zákonů, v platném znění</w:t>
      </w:r>
    </w:p>
    <w:p w14:paraId="5ACAC877" w14:textId="77777777" w:rsidR="00731C07" w:rsidRPr="00731C07" w:rsidRDefault="00731C07" w:rsidP="00731C07">
      <w:pPr>
        <w:spacing w:after="0" w:line="240" w:lineRule="auto"/>
        <w:jc w:val="both"/>
        <w:rPr>
          <w:rFonts w:ascii="Calibri" w:eastAsia="Times New Roman" w:hAnsi="Calibri" w:cs="Times New Roman"/>
          <w:b/>
        </w:rPr>
      </w:pPr>
      <w:r w:rsidRPr="00731C07">
        <w:rPr>
          <w:rFonts w:ascii="Calibri" w:eastAsia="Times New Roman" w:hAnsi="Calibri" w:cs="Times New Roman"/>
          <w:b/>
        </w:rPr>
        <w:t>ZZVZ</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134/2016 Sb., o zadávání veřejných zakázek, v platném znění</w:t>
      </w:r>
      <w:r w:rsidRPr="00731C07">
        <w:rPr>
          <w:rFonts w:ascii="Calibri" w:eastAsia="Times New Roman" w:hAnsi="Calibri" w:cs="Times New Roman"/>
          <w:b/>
        </w:rPr>
        <w:t xml:space="preserve"> </w:t>
      </w:r>
    </w:p>
    <w:p w14:paraId="5ACAC878" w14:textId="77777777" w:rsidR="00731C07" w:rsidRPr="00C814A3" w:rsidRDefault="00731C07" w:rsidP="00731C07">
      <w:pPr>
        <w:pStyle w:val="Nadpis1"/>
      </w:pPr>
      <w:r w:rsidRPr="00C814A3">
        <w:t>Pojmy</w:t>
      </w:r>
    </w:p>
    <w:p w14:paraId="5ACAC879" w14:textId="77777777" w:rsidR="003F7537" w:rsidRDefault="00124ACA" w:rsidP="005B38B2">
      <w:pPr>
        <w:spacing w:after="0" w:line="240" w:lineRule="auto"/>
        <w:jc w:val="both"/>
        <w:rPr>
          <w:rFonts w:ascii="Calibri" w:eastAsia="Times New Roman" w:hAnsi="Calibri" w:cs="Times New Roman"/>
        </w:rPr>
      </w:pPr>
      <w:r w:rsidRPr="00124ACA">
        <w:rPr>
          <w:rFonts w:ascii="Calibri" w:eastAsia="Times New Roman" w:hAnsi="Calibri" w:cs="Times New Roman"/>
          <w:b/>
          <w:i/>
        </w:rPr>
        <w:t xml:space="preserve">Finanční model </w:t>
      </w:r>
      <w:r w:rsidR="005431EF" w:rsidRPr="005431EF">
        <w:rPr>
          <w:rFonts w:ascii="Calibri" w:eastAsia="Times New Roman" w:hAnsi="Calibri" w:cs="Times New Roman"/>
        </w:rPr>
        <w:t>je</w:t>
      </w:r>
      <w:r w:rsidRPr="00124ACA">
        <w:rPr>
          <w:rFonts w:ascii="Calibri" w:eastAsia="Times New Roman" w:hAnsi="Calibri" w:cs="Times New Roman"/>
        </w:rPr>
        <w:t xml:space="preserve"> elektronický výpočetní nástroj, který slouží ke kalkulaci </w:t>
      </w:r>
      <w:r w:rsidR="006009DE">
        <w:rPr>
          <w:rFonts w:ascii="Calibri" w:eastAsia="Times New Roman" w:hAnsi="Calibri" w:cs="Times New Roman"/>
        </w:rPr>
        <w:t>N</w:t>
      </w:r>
      <w:r w:rsidRPr="00124ACA">
        <w:rPr>
          <w:rFonts w:ascii="Calibri" w:eastAsia="Times New Roman" w:hAnsi="Calibri" w:cs="Times New Roman"/>
        </w:rPr>
        <w:t>abídkové ceny i</w:t>
      </w:r>
      <w:r w:rsidR="00255CB3">
        <w:rPr>
          <w:rFonts w:ascii="Calibri" w:eastAsia="Times New Roman" w:hAnsi="Calibri" w:cs="Times New Roman"/>
        </w:rPr>
        <w:t> </w:t>
      </w:r>
      <w:r w:rsidRPr="00124ACA">
        <w:rPr>
          <w:rFonts w:ascii="Calibri" w:eastAsia="Times New Roman" w:hAnsi="Calibri" w:cs="Times New Roman"/>
        </w:rPr>
        <w:t xml:space="preserve">následnému výpočtu </w:t>
      </w:r>
      <w:r w:rsidR="006009DE">
        <w:rPr>
          <w:rFonts w:ascii="Calibri" w:eastAsia="Times New Roman" w:hAnsi="Calibri" w:cs="Times New Roman"/>
        </w:rPr>
        <w:t>K</w:t>
      </w:r>
      <w:r w:rsidRPr="00124ACA">
        <w:rPr>
          <w:rFonts w:ascii="Calibri" w:eastAsia="Times New Roman" w:hAnsi="Calibri" w:cs="Times New Roman"/>
        </w:rPr>
        <w:t>ompenzace ze Smlouvy s vybraným Dopravcem</w:t>
      </w:r>
      <w:r>
        <w:rPr>
          <w:rFonts w:ascii="Calibri" w:eastAsia="Times New Roman" w:hAnsi="Calibri" w:cs="Times New Roman"/>
        </w:rPr>
        <w:t xml:space="preserve">, v závislosti na vývoji </w:t>
      </w:r>
      <w:r w:rsidR="006009DE">
        <w:rPr>
          <w:rFonts w:ascii="Calibri" w:eastAsia="Times New Roman" w:hAnsi="Calibri" w:cs="Times New Roman"/>
        </w:rPr>
        <w:t>C</w:t>
      </w:r>
      <w:r>
        <w:rPr>
          <w:rFonts w:ascii="Calibri" w:eastAsia="Times New Roman" w:hAnsi="Calibri" w:cs="Times New Roman"/>
        </w:rPr>
        <w:t xml:space="preserve">enotvorných položek, </w:t>
      </w:r>
      <w:r w:rsidR="00255CB3">
        <w:rPr>
          <w:rFonts w:ascii="Calibri" w:eastAsia="Times New Roman" w:hAnsi="Calibri" w:cs="Times New Roman"/>
        </w:rPr>
        <w:t>Skutečných t</w:t>
      </w:r>
      <w:r w:rsidR="00C70D8C">
        <w:rPr>
          <w:rFonts w:ascii="Calibri" w:eastAsia="Times New Roman" w:hAnsi="Calibri" w:cs="Times New Roman"/>
        </w:rPr>
        <w:t xml:space="preserve">ržeb, </w:t>
      </w:r>
      <w:r>
        <w:rPr>
          <w:rFonts w:ascii="Calibri" w:eastAsia="Times New Roman" w:hAnsi="Calibri" w:cs="Times New Roman"/>
        </w:rPr>
        <w:t xml:space="preserve">odchylce </w:t>
      </w:r>
      <w:r w:rsidR="006009DE">
        <w:rPr>
          <w:rFonts w:ascii="Calibri" w:eastAsia="Times New Roman" w:hAnsi="Calibri" w:cs="Times New Roman"/>
        </w:rPr>
        <w:t>O</w:t>
      </w:r>
      <w:r>
        <w:rPr>
          <w:rFonts w:ascii="Calibri" w:eastAsia="Times New Roman" w:hAnsi="Calibri" w:cs="Times New Roman"/>
        </w:rPr>
        <w:t xml:space="preserve">bjednávky od </w:t>
      </w:r>
      <w:r w:rsidR="003D70BD">
        <w:rPr>
          <w:rFonts w:ascii="Calibri" w:eastAsia="Times New Roman" w:hAnsi="Calibri" w:cs="Times New Roman"/>
        </w:rPr>
        <w:t>V</w:t>
      </w:r>
      <w:r>
        <w:rPr>
          <w:rFonts w:ascii="Calibri" w:eastAsia="Times New Roman" w:hAnsi="Calibri" w:cs="Times New Roman"/>
        </w:rPr>
        <w:t xml:space="preserve">ýchozího </w:t>
      </w:r>
      <w:r w:rsidR="003D70BD">
        <w:rPr>
          <w:rFonts w:ascii="Calibri" w:eastAsia="Times New Roman" w:hAnsi="Calibri" w:cs="Times New Roman"/>
        </w:rPr>
        <w:t xml:space="preserve">dopravního výkonu či </w:t>
      </w:r>
      <w:r w:rsidR="00E7375C">
        <w:rPr>
          <w:rFonts w:ascii="Calibri" w:eastAsia="Times New Roman" w:hAnsi="Calibri" w:cs="Times New Roman"/>
        </w:rPr>
        <w:t xml:space="preserve">Výchozího </w:t>
      </w:r>
      <w:r w:rsidR="003D70BD">
        <w:rPr>
          <w:rFonts w:ascii="Calibri" w:eastAsia="Times New Roman" w:hAnsi="Calibri" w:cs="Times New Roman"/>
        </w:rPr>
        <w:t xml:space="preserve">počtu </w:t>
      </w:r>
      <w:r w:rsidR="00273FB1">
        <w:rPr>
          <w:rFonts w:ascii="Calibri" w:eastAsia="Times New Roman" w:hAnsi="Calibri" w:cs="Times New Roman"/>
        </w:rPr>
        <w:t>vlakových jednotek</w:t>
      </w:r>
      <w:r w:rsidR="003D70BD">
        <w:rPr>
          <w:rFonts w:ascii="Calibri" w:eastAsia="Times New Roman" w:hAnsi="Calibri" w:cs="Times New Roman"/>
        </w:rPr>
        <w:t xml:space="preserve"> a </w:t>
      </w:r>
      <w:r>
        <w:rPr>
          <w:rFonts w:ascii="Calibri" w:eastAsia="Times New Roman" w:hAnsi="Calibri" w:cs="Times New Roman"/>
        </w:rPr>
        <w:t xml:space="preserve">konečném vyúčtování </w:t>
      </w:r>
      <w:r w:rsidR="003D70BD">
        <w:rPr>
          <w:rFonts w:ascii="Calibri" w:eastAsia="Times New Roman" w:hAnsi="Calibri" w:cs="Times New Roman"/>
        </w:rPr>
        <w:t>S</w:t>
      </w:r>
      <w:r>
        <w:rPr>
          <w:rFonts w:ascii="Calibri" w:eastAsia="Times New Roman" w:hAnsi="Calibri" w:cs="Times New Roman"/>
        </w:rPr>
        <w:t xml:space="preserve">kutečnosti vůči </w:t>
      </w:r>
      <w:r w:rsidR="003D70BD">
        <w:rPr>
          <w:rFonts w:ascii="Calibri" w:eastAsia="Times New Roman" w:hAnsi="Calibri" w:cs="Times New Roman"/>
        </w:rPr>
        <w:t>O</w:t>
      </w:r>
      <w:r>
        <w:rPr>
          <w:rFonts w:ascii="Calibri" w:eastAsia="Times New Roman" w:hAnsi="Calibri" w:cs="Times New Roman"/>
        </w:rPr>
        <w:t>bjednávce</w:t>
      </w:r>
      <w:r w:rsidR="003D70BD">
        <w:rPr>
          <w:rFonts w:ascii="Calibri" w:eastAsia="Times New Roman" w:hAnsi="Calibri" w:cs="Times New Roman"/>
        </w:rPr>
        <w:t>.</w:t>
      </w:r>
      <w:r w:rsidR="005D3E51">
        <w:rPr>
          <w:rFonts w:ascii="Calibri" w:eastAsia="Times New Roman" w:hAnsi="Calibri" w:cs="Times New Roman"/>
        </w:rPr>
        <w:t xml:space="preserve"> Finanční model se člení na období platnosti Jízdních řádů, nikoliv období kalendářních roků (s výjimkou uvedenou dále). </w:t>
      </w:r>
    </w:p>
    <w:p w14:paraId="5ACAC87A" w14:textId="33393288" w:rsidR="005431EF" w:rsidRPr="002337B2" w:rsidRDefault="005431EF" w:rsidP="00E23998">
      <w:pPr>
        <w:pStyle w:val="Odstavecseseznamem"/>
        <w:numPr>
          <w:ilvl w:val="0"/>
          <w:numId w:val="5"/>
        </w:numPr>
        <w:spacing w:after="0" w:line="240" w:lineRule="auto"/>
        <w:jc w:val="both"/>
        <w:rPr>
          <w:rFonts w:ascii="Calibri" w:eastAsia="Times New Roman" w:hAnsi="Calibri" w:cs="Times New Roman"/>
        </w:rPr>
      </w:pPr>
      <w:r w:rsidRPr="002337B2">
        <w:rPr>
          <w:rFonts w:ascii="Calibri" w:eastAsia="Times New Roman" w:hAnsi="Calibri" w:cs="Times New Roman"/>
          <w:b/>
          <w:i/>
        </w:rPr>
        <w:t xml:space="preserve">Výchozí finanční model </w:t>
      </w:r>
      <w:r w:rsidRPr="002337B2">
        <w:rPr>
          <w:rFonts w:ascii="Calibri" w:eastAsia="Times New Roman" w:hAnsi="Calibri" w:cs="Times New Roman"/>
        </w:rPr>
        <w:t xml:space="preserve">slouží k jednorázovému zadání Cenotvorných položek, které vstupují do výpočtu </w:t>
      </w:r>
      <w:r w:rsidR="00C70D8C">
        <w:rPr>
          <w:rFonts w:ascii="Calibri" w:eastAsia="Times New Roman" w:hAnsi="Calibri" w:cs="Times New Roman"/>
        </w:rPr>
        <w:t>Ceny</w:t>
      </w:r>
      <w:r w:rsidR="00C70D8C" w:rsidRPr="002337B2">
        <w:rPr>
          <w:rFonts w:ascii="Calibri" w:eastAsia="Times New Roman" w:hAnsi="Calibri" w:cs="Times New Roman"/>
        </w:rPr>
        <w:t xml:space="preserve"> </w:t>
      </w:r>
      <w:r w:rsidRPr="002337B2">
        <w:rPr>
          <w:rFonts w:ascii="Calibri" w:eastAsia="Times New Roman" w:hAnsi="Calibri" w:cs="Times New Roman"/>
        </w:rPr>
        <w:t xml:space="preserve">a podle kterých je spočtena Nabídková cena. Dopravce zde zadává Cenotvorné položky v cenové úrovni roku </w:t>
      </w:r>
      <w:del w:id="4" w:author="Richard Volín" w:date="2020-06-26T15:05:00Z">
        <w:r w:rsidR="00F82370" w:rsidRPr="002337B2">
          <w:rPr>
            <w:rFonts w:ascii="Calibri" w:eastAsia="Times New Roman" w:hAnsi="Calibri" w:cs="Times New Roman"/>
          </w:rPr>
          <w:delText>20</w:delText>
        </w:r>
        <w:r w:rsidR="006F7323">
          <w:rPr>
            <w:rFonts w:ascii="Calibri" w:eastAsia="Times New Roman" w:hAnsi="Calibri" w:cs="Times New Roman"/>
          </w:rPr>
          <w:delText>20</w:delText>
        </w:r>
      </w:del>
      <w:ins w:id="5" w:author="Richard Volín" w:date="2020-06-26T15:05:00Z">
        <w:r w:rsidR="00F82370" w:rsidRPr="002337B2">
          <w:rPr>
            <w:rFonts w:ascii="Calibri" w:eastAsia="Times New Roman" w:hAnsi="Calibri" w:cs="Times New Roman"/>
          </w:rPr>
          <w:t>201</w:t>
        </w:r>
        <w:r w:rsidR="00F82370">
          <w:rPr>
            <w:rFonts w:ascii="Calibri" w:eastAsia="Times New Roman" w:hAnsi="Calibri" w:cs="Times New Roman"/>
          </w:rPr>
          <w:t>9</w:t>
        </w:r>
      </w:ins>
      <w:r w:rsidR="00F82370">
        <w:rPr>
          <w:rFonts w:ascii="Calibri" w:eastAsia="Times New Roman" w:hAnsi="Calibri" w:cs="Times New Roman"/>
        </w:rPr>
        <w:t xml:space="preserve"> </w:t>
      </w:r>
      <w:r w:rsidR="00273FB1">
        <w:rPr>
          <w:rFonts w:ascii="Calibri" w:eastAsia="Times New Roman" w:hAnsi="Calibri" w:cs="Times New Roman"/>
        </w:rPr>
        <w:t xml:space="preserve">na celou Dobu </w:t>
      </w:r>
      <w:r w:rsidR="006D3A70">
        <w:rPr>
          <w:rFonts w:ascii="Calibri" w:eastAsia="Times New Roman" w:hAnsi="Calibri" w:cs="Times New Roman"/>
        </w:rPr>
        <w:t>p</w:t>
      </w:r>
      <w:r w:rsidR="00273FB1">
        <w:rPr>
          <w:rFonts w:ascii="Calibri" w:eastAsia="Times New Roman" w:hAnsi="Calibri" w:cs="Times New Roman"/>
        </w:rPr>
        <w:t>lnění</w:t>
      </w:r>
      <w:r w:rsidR="005D3E51">
        <w:rPr>
          <w:rFonts w:ascii="Calibri" w:eastAsia="Times New Roman" w:hAnsi="Calibri" w:cs="Times New Roman"/>
        </w:rPr>
        <w:t>.</w:t>
      </w:r>
      <w:r w:rsidRPr="002337B2">
        <w:rPr>
          <w:rFonts w:ascii="Calibri" w:eastAsia="Times New Roman" w:hAnsi="Calibri" w:cs="Times New Roman"/>
        </w:rPr>
        <w:t xml:space="preserve"> </w:t>
      </w:r>
      <w:r w:rsidR="005D3E51">
        <w:rPr>
          <w:rFonts w:ascii="Calibri" w:eastAsia="Times New Roman" w:hAnsi="Calibri" w:cs="Times New Roman"/>
        </w:rPr>
        <w:t>P</w:t>
      </w:r>
      <w:r w:rsidRPr="002337B2">
        <w:rPr>
          <w:rFonts w:ascii="Calibri" w:eastAsia="Times New Roman" w:hAnsi="Calibri" w:cs="Times New Roman"/>
        </w:rPr>
        <w:t xml:space="preserve">o celé </w:t>
      </w:r>
      <w:r w:rsidR="006C5326">
        <w:rPr>
          <w:rFonts w:ascii="Calibri" w:eastAsia="Times New Roman" w:hAnsi="Calibri" w:cs="Times New Roman"/>
        </w:rPr>
        <w:t>toto období je</w:t>
      </w:r>
      <w:r w:rsidR="005D3E51">
        <w:rPr>
          <w:rFonts w:ascii="Calibri" w:eastAsia="Times New Roman" w:hAnsi="Calibri" w:cs="Times New Roman"/>
        </w:rPr>
        <w:t xml:space="preserve"> Výchozí finanční model založen na předpokladu</w:t>
      </w:r>
      <w:r w:rsidR="005D3E51" w:rsidRPr="002337B2">
        <w:rPr>
          <w:rFonts w:ascii="Calibri" w:eastAsia="Times New Roman" w:hAnsi="Calibri" w:cs="Times New Roman"/>
        </w:rPr>
        <w:t xml:space="preserve"> Výchozího dopravního výkonu i</w:t>
      </w:r>
      <w:r w:rsidR="00255CB3">
        <w:rPr>
          <w:rFonts w:ascii="Calibri" w:eastAsia="Times New Roman" w:hAnsi="Calibri" w:cs="Times New Roman"/>
        </w:rPr>
        <w:t> </w:t>
      </w:r>
      <w:r w:rsidR="005D3E51" w:rsidRPr="002337B2">
        <w:rPr>
          <w:rFonts w:ascii="Calibri" w:eastAsia="Times New Roman" w:hAnsi="Calibri" w:cs="Times New Roman"/>
        </w:rPr>
        <w:t xml:space="preserve">Výchozího počtu </w:t>
      </w:r>
      <w:r w:rsidR="00273FB1">
        <w:rPr>
          <w:rFonts w:ascii="Calibri" w:eastAsia="Times New Roman" w:hAnsi="Calibri" w:cs="Times New Roman"/>
        </w:rPr>
        <w:t>vlakových jednotek</w:t>
      </w:r>
      <w:r w:rsidRPr="002337B2">
        <w:rPr>
          <w:rFonts w:ascii="Calibri" w:eastAsia="Times New Roman" w:hAnsi="Calibri" w:cs="Times New Roman"/>
        </w:rPr>
        <w:t>. Dopravce</w:t>
      </w:r>
      <w:r w:rsidR="006C5326">
        <w:rPr>
          <w:rFonts w:ascii="Calibri" w:eastAsia="Times New Roman" w:hAnsi="Calibri" w:cs="Times New Roman"/>
        </w:rPr>
        <w:t xml:space="preserve"> dále ve Výchozím finančním modelu</w:t>
      </w:r>
      <w:r w:rsidRPr="002337B2">
        <w:rPr>
          <w:rFonts w:ascii="Calibri" w:eastAsia="Times New Roman" w:hAnsi="Calibri" w:cs="Times New Roman"/>
        </w:rPr>
        <w:t xml:space="preserve"> uvádí variabilitu Cenotvorných položek k</w:t>
      </w:r>
      <w:r w:rsidR="006C5326">
        <w:rPr>
          <w:rFonts w:ascii="Calibri" w:eastAsia="Times New Roman" w:hAnsi="Calibri" w:cs="Times New Roman"/>
        </w:rPr>
        <w:t xml:space="preserve"> dopravnímu výkonu a k vozidlům procentuálním podílem, neměnným</w:t>
      </w:r>
      <w:r w:rsidRPr="002337B2">
        <w:rPr>
          <w:rFonts w:ascii="Calibri" w:eastAsia="Times New Roman" w:hAnsi="Calibri" w:cs="Times New Roman"/>
        </w:rPr>
        <w:t xml:space="preserve"> po celé období Smlouvy.</w:t>
      </w:r>
    </w:p>
    <w:p w14:paraId="5ACAC87B" w14:textId="77777777" w:rsidR="005431EF" w:rsidRPr="002337B2" w:rsidRDefault="006C5326" w:rsidP="00E23998">
      <w:pPr>
        <w:pStyle w:val="Odstavecseseznamem"/>
        <w:numPr>
          <w:ilvl w:val="0"/>
          <w:numId w:val="5"/>
        </w:numPr>
        <w:spacing w:after="0" w:line="240" w:lineRule="auto"/>
        <w:jc w:val="both"/>
        <w:rPr>
          <w:rFonts w:ascii="Calibri" w:eastAsia="Times New Roman" w:hAnsi="Calibri" w:cs="Times New Roman"/>
        </w:rPr>
      </w:pPr>
      <w:r>
        <w:rPr>
          <w:rFonts w:ascii="Calibri" w:eastAsia="Times New Roman" w:hAnsi="Calibri" w:cs="Times New Roman"/>
          <w:b/>
          <w:i/>
        </w:rPr>
        <w:t>Aktualizovaný</w:t>
      </w:r>
      <w:r w:rsidR="005431EF" w:rsidRPr="002337B2">
        <w:rPr>
          <w:rFonts w:ascii="Calibri" w:eastAsia="Times New Roman" w:hAnsi="Calibri" w:cs="Times New Roman"/>
          <w:b/>
          <w:i/>
        </w:rPr>
        <w:t xml:space="preserve"> finanční model </w:t>
      </w:r>
      <w:r w:rsidR="002337B2" w:rsidRPr="002337B2">
        <w:rPr>
          <w:rFonts w:ascii="Calibri" w:eastAsia="Times New Roman" w:hAnsi="Calibri" w:cs="Times New Roman"/>
        </w:rPr>
        <w:t>s</w:t>
      </w:r>
      <w:r w:rsidR="005431EF" w:rsidRPr="002337B2">
        <w:rPr>
          <w:rFonts w:ascii="Calibri" w:eastAsia="Times New Roman" w:hAnsi="Calibri" w:cs="Times New Roman"/>
        </w:rPr>
        <w:t xml:space="preserve">louží ke každoroční </w:t>
      </w:r>
      <w:r>
        <w:rPr>
          <w:rFonts w:ascii="Calibri" w:eastAsia="Times New Roman" w:hAnsi="Calibri" w:cs="Times New Roman"/>
        </w:rPr>
        <w:t>valorizaci</w:t>
      </w:r>
      <w:r w:rsidR="005431EF" w:rsidRPr="002337B2">
        <w:rPr>
          <w:rFonts w:ascii="Calibri" w:eastAsia="Times New Roman" w:hAnsi="Calibri" w:cs="Times New Roman"/>
        </w:rPr>
        <w:t xml:space="preserve"> Výchozího finančního modelu podle vývoje Cenotvorných položek na trhu</w:t>
      </w:r>
      <w:r w:rsidR="00F50BB1">
        <w:rPr>
          <w:rFonts w:ascii="Calibri" w:eastAsia="Times New Roman" w:hAnsi="Calibri" w:cs="Times New Roman"/>
        </w:rPr>
        <w:t xml:space="preserve"> prostřednictvím Indexů</w:t>
      </w:r>
      <w:r w:rsidR="005431EF" w:rsidRPr="002337B2">
        <w:rPr>
          <w:rFonts w:ascii="Calibri" w:eastAsia="Times New Roman" w:hAnsi="Calibri" w:cs="Times New Roman"/>
        </w:rPr>
        <w:t xml:space="preserve">. Dále umožňuje doplnění Cenotvorných položek, které jsou předjímány Smlouvou, avšak jejich výše nebyla známa ke dni podání Nabídky nebo ji Objednatel </w:t>
      </w:r>
      <w:r w:rsidR="00F50BB1">
        <w:rPr>
          <w:rFonts w:ascii="Calibri" w:eastAsia="Times New Roman" w:hAnsi="Calibri" w:cs="Times New Roman"/>
        </w:rPr>
        <w:t>vyloučil z</w:t>
      </w:r>
      <w:r w:rsidR="005431EF" w:rsidRPr="002337B2">
        <w:rPr>
          <w:rFonts w:ascii="Calibri" w:eastAsia="Times New Roman" w:hAnsi="Calibri" w:cs="Times New Roman"/>
        </w:rPr>
        <w:t xml:space="preserve"> Výchozího finančního modelu. </w:t>
      </w:r>
      <w:r w:rsidR="00C033DA">
        <w:rPr>
          <w:rFonts w:ascii="Calibri" w:eastAsia="Times New Roman" w:hAnsi="Calibri" w:cs="Times New Roman"/>
        </w:rPr>
        <w:t>Aktualizovaný</w:t>
      </w:r>
      <w:r w:rsidR="005431EF" w:rsidRPr="002337B2">
        <w:rPr>
          <w:rFonts w:ascii="Calibri" w:eastAsia="Times New Roman" w:hAnsi="Calibri" w:cs="Times New Roman"/>
        </w:rPr>
        <w:t xml:space="preserve"> finanční model zobrazuje Cenotvorné položky v cenové úrovni roku</w:t>
      </w:r>
      <w:r>
        <w:rPr>
          <w:rFonts w:ascii="Calibri" w:eastAsia="Times New Roman" w:hAnsi="Calibri" w:cs="Times New Roman"/>
        </w:rPr>
        <w:t xml:space="preserve"> počátku platnosti Jízdního řádu</w:t>
      </w:r>
      <w:r w:rsidR="005431EF" w:rsidRPr="002337B2">
        <w:rPr>
          <w:rFonts w:ascii="Calibri" w:eastAsia="Times New Roman" w:hAnsi="Calibri" w:cs="Times New Roman"/>
        </w:rPr>
        <w:t xml:space="preserve">, pro který je spočten, při uvažování Výchozího dopravního výkonu po celé období Smlouvy.    </w:t>
      </w:r>
    </w:p>
    <w:p w14:paraId="5ACAC87C" w14:textId="77777777" w:rsidR="005431EF" w:rsidRPr="002337B2" w:rsidRDefault="005431EF" w:rsidP="00E23998">
      <w:pPr>
        <w:pStyle w:val="Odstavecseseznamem"/>
        <w:numPr>
          <w:ilvl w:val="0"/>
          <w:numId w:val="5"/>
        </w:numPr>
        <w:spacing w:after="0" w:line="240" w:lineRule="auto"/>
        <w:jc w:val="both"/>
        <w:rPr>
          <w:rFonts w:ascii="Calibri" w:eastAsia="Times New Roman" w:hAnsi="Calibri" w:cs="Times New Roman"/>
        </w:rPr>
      </w:pPr>
      <w:r w:rsidRPr="002337B2">
        <w:rPr>
          <w:rFonts w:ascii="Calibri" w:eastAsia="Times New Roman" w:hAnsi="Calibri" w:cs="Times New Roman"/>
          <w:b/>
          <w:i/>
        </w:rPr>
        <w:t xml:space="preserve">Objednávkový finanční model </w:t>
      </w:r>
      <w:r w:rsidR="002337B2" w:rsidRPr="002337B2">
        <w:rPr>
          <w:rFonts w:ascii="Calibri" w:eastAsia="Times New Roman" w:hAnsi="Calibri" w:cs="Times New Roman"/>
        </w:rPr>
        <w:t>s</w:t>
      </w:r>
      <w:r w:rsidRPr="002337B2">
        <w:rPr>
          <w:rFonts w:ascii="Calibri" w:eastAsia="Times New Roman" w:hAnsi="Calibri" w:cs="Times New Roman"/>
        </w:rPr>
        <w:t>louží ke každoroční</w:t>
      </w:r>
      <w:r w:rsidR="006C5326">
        <w:rPr>
          <w:rFonts w:ascii="Calibri" w:eastAsia="Times New Roman" w:hAnsi="Calibri" w:cs="Times New Roman"/>
        </w:rPr>
        <w:t>mu</w:t>
      </w:r>
      <w:r w:rsidRPr="002337B2">
        <w:rPr>
          <w:rFonts w:ascii="Calibri" w:eastAsia="Times New Roman" w:hAnsi="Calibri" w:cs="Times New Roman"/>
        </w:rPr>
        <w:t xml:space="preserve"> </w:t>
      </w:r>
      <w:r w:rsidR="006C5326">
        <w:rPr>
          <w:rFonts w:ascii="Calibri" w:eastAsia="Times New Roman" w:hAnsi="Calibri" w:cs="Times New Roman"/>
        </w:rPr>
        <w:t>přepočtení</w:t>
      </w:r>
      <w:r w:rsidRPr="002337B2">
        <w:rPr>
          <w:rFonts w:ascii="Calibri" w:eastAsia="Times New Roman" w:hAnsi="Calibri" w:cs="Times New Roman"/>
        </w:rPr>
        <w:t xml:space="preserve"> </w:t>
      </w:r>
      <w:r w:rsidR="006C5326">
        <w:rPr>
          <w:rFonts w:ascii="Calibri" w:eastAsia="Times New Roman" w:hAnsi="Calibri" w:cs="Times New Roman"/>
        </w:rPr>
        <w:t>Aktualizovaného</w:t>
      </w:r>
      <w:r w:rsidRPr="002337B2">
        <w:rPr>
          <w:rFonts w:ascii="Calibri" w:eastAsia="Times New Roman" w:hAnsi="Calibri" w:cs="Times New Roman"/>
        </w:rPr>
        <w:t xml:space="preserve"> finančního modelu</w:t>
      </w:r>
      <w:r w:rsidR="006C5326">
        <w:rPr>
          <w:rFonts w:ascii="Calibri" w:eastAsia="Times New Roman" w:hAnsi="Calibri" w:cs="Times New Roman"/>
        </w:rPr>
        <w:t xml:space="preserve"> podle</w:t>
      </w:r>
      <w:r w:rsidRPr="002337B2">
        <w:rPr>
          <w:rFonts w:ascii="Calibri" w:eastAsia="Times New Roman" w:hAnsi="Calibri" w:cs="Times New Roman"/>
        </w:rPr>
        <w:t xml:space="preserve"> Objednáv</w:t>
      </w:r>
      <w:r w:rsidR="006C5326">
        <w:rPr>
          <w:rFonts w:ascii="Calibri" w:eastAsia="Times New Roman" w:hAnsi="Calibri" w:cs="Times New Roman"/>
        </w:rPr>
        <w:t>ky</w:t>
      </w:r>
      <w:r w:rsidRPr="002337B2">
        <w:rPr>
          <w:rFonts w:ascii="Calibri" w:eastAsia="Times New Roman" w:hAnsi="Calibri" w:cs="Times New Roman"/>
        </w:rPr>
        <w:t>.</w:t>
      </w:r>
      <w:r w:rsidR="00C70D8C">
        <w:rPr>
          <w:rFonts w:ascii="Calibri" w:eastAsia="Times New Roman" w:hAnsi="Calibri" w:cs="Times New Roman"/>
        </w:rPr>
        <w:t xml:space="preserve"> </w:t>
      </w:r>
      <w:r w:rsidRPr="002337B2">
        <w:rPr>
          <w:rFonts w:ascii="Calibri" w:eastAsia="Times New Roman" w:hAnsi="Calibri" w:cs="Times New Roman"/>
        </w:rPr>
        <w:t>Předmětem Objednávky je stanovení Objednaného dopravního výkonu</w:t>
      </w:r>
      <w:r w:rsidR="007E6C80">
        <w:rPr>
          <w:rFonts w:ascii="Calibri" w:eastAsia="Times New Roman" w:hAnsi="Calibri" w:cs="Times New Roman"/>
        </w:rPr>
        <w:t xml:space="preserve"> a</w:t>
      </w:r>
      <w:r w:rsidRPr="002337B2">
        <w:rPr>
          <w:rFonts w:ascii="Calibri" w:eastAsia="Times New Roman" w:hAnsi="Calibri" w:cs="Times New Roman"/>
        </w:rPr>
        <w:t xml:space="preserve"> Objednaného počtu </w:t>
      </w:r>
      <w:r w:rsidR="00273FB1">
        <w:rPr>
          <w:rFonts w:ascii="Calibri" w:eastAsia="Times New Roman" w:hAnsi="Calibri" w:cs="Times New Roman"/>
        </w:rPr>
        <w:t>vlakových jednotek</w:t>
      </w:r>
      <w:r w:rsidRPr="002337B2">
        <w:rPr>
          <w:rFonts w:ascii="Calibri" w:eastAsia="Times New Roman" w:hAnsi="Calibri" w:cs="Times New Roman"/>
        </w:rPr>
        <w:t xml:space="preserve">. Objednávkový finanční model zobrazuje </w:t>
      </w:r>
      <w:r w:rsidRPr="002337B2">
        <w:rPr>
          <w:rFonts w:ascii="Calibri" w:eastAsia="Times New Roman" w:hAnsi="Calibri" w:cs="Times New Roman"/>
        </w:rPr>
        <w:lastRenderedPageBreak/>
        <w:t xml:space="preserve">Cenotvorné položky </w:t>
      </w:r>
      <w:r w:rsidR="006C5326" w:rsidRPr="002337B2">
        <w:rPr>
          <w:rFonts w:ascii="Calibri" w:eastAsia="Times New Roman" w:hAnsi="Calibri" w:cs="Times New Roman"/>
        </w:rPr>
        <w:t>v cenové úrovni roku</w:t>
      </w:r>
      <w:r w:rsidR="006C5326">
        <w:rPr>
          <w:rFonts w:ascii="Calibri" w:eastAsia="Times New Roman" w:hAnsi="Calibri" w:cs="Times New Roman"/>
        </w:rPr>
        <w:t xml:space="preserve"> počátku platnosti Jízdního řádu</w:t>
      </w:r>
      <w:r w:rsidRPr="002337B2">
        <w:rPr>
          <w:rFonts w:ascii="Calibri" w:eastAsia="Times New Roman" w:hAnsi="Calibri" w:cs="Times New Roman"/>
        </w:rPr>
        <w:t xml:space="preserve">, pro který je spočten, při uvažování Objednaného dopravního výkonu a Objednaného počtu </w:t>
      </w:r>
      <w:r w:rsidR="00273FB1">
        <w:rPr>
          <w:rFonts w:ascii="Calibri" w:eastAsia="Times New Roman" w:hAnsi="Calibri" w:cs="Times New Roman"/>
        </w:rPr>
        <w:t>vlakových jednotek</w:t>
      </w:r>
      <w:r w:rsidRPr="002337B2">
        <w:rPr>
          <w:rFonts w:ascii="Calibri" w:eastAsia="Times New Roman" w:hAnsi="Calibri" w:cs="Times New Roman"/>
        </w:rPr>
        <w:t xml:space="preserve"> na totožn</w:t>
      </w:r>
      <w:r w:rsidR="006C5326">
        <w:rPr>
          <w:rFonts w:ascii="Calibri" w:eastAsia="Times New Roman" w:hAnsi="Calibri" w:cs="Times New Roman"/>
        </w:rPr>
        <w:t>ý Jízdní řád</w:t>
      </w:r>
      <w:r w:rsidRPr="002337B2">
        <w:rPr>
          <w:rFonts w:ascii="Calibri" w:eastAsia="Times New Roman" w:hAnsi="Calibri" w:cs="Times New Roman"/>
        </w:rPr>
        <w:t>.</w:t>
      </w:r>
    </w:p>
    <w:p w14:paraId="5ACAC87D" w14:textId="77777777" w:rsidR="00A064E1" w:rsidRDefault="00A064E1" w:rsidP="005B38B2">
      <w:pPr>
        <w:spacing w:after="0" w:line="240" w:lineRule="auto"/>
        <w:jc w:val="both"/>
        <w:rPr>
          <w:rFonts w:ascii="Calibri" w:eastAsia="Times New Roman" w:hAnsi="Calibri" w:cs="Times New Roman"/>
        </w:rPr>
      </w:pPr>
    </w:p>
    <w:p w14:paraId="5ACAC87E" w14:textId="65E31091" w:rsidR="006009DE" w:rsidRDefault="006009DE" w:rsidP="006009DE">
      <w:pPr>
        <w:spacing w:after="0" w:line="240" w:lineRule="auto"/>
        <w:jc w:val="both"/>
        <w:rPr>
          <w:rFonts w:ascii="Calibri" w:eastAsia="Times New Roman" w:hAnsi="Calibri" w:cs="Times New Roman"/>
        </w:rPr>
      </w:pPr>
      <w:r w:rsidRPr="006009DE">
        <w:rPr>
          <w:rFonts w:ascii="Calibri" w:eastAsia="Times New Roman" w:hAnsi="Calibri" w:cs="Times New Roman"/>
          <w:b/>
          <w:i/>
        </w:rPr>
        <w:t>Cenotvorné položky</w:t>
      </w:r>
      <w:r w:rsidR="003D70BD">
        <w:rPr>
          <w:rFonts w:ascii="Calibri" w:eastAsia="Times New Roman" w:hAnsi="Calibri" w:cs="Times New Roman"/>
        </w:rPr>
        <w:t xml:space="preserve"> –</w:t>
      </w:r>
      <w:r w:rsidR="00F82370">
        <w:rPr>
          <w:rFonts w:ascii="Calibri" w:eastAsia="Times New Roman" w:hAnsi="Calibri" w:cs="Times New Roman"/>
        </w:rPr>
        <w:t xml:space="preserve"> </w:t>
      </w:r>
      <w:r w:rsidR="003D70BD">
        <w:rPr>
          <w:rFonts w:ascii="Calibri" w:eastAsia="Times New Roman" w:hAnsi="Calibri" w:cs="Times New Roman"/>
        </w:rPr>
        <w:t>struktura nákladů (řádky 1 až 15) a zisku (řádek 22)</w:t>
      </w:r>
      <w:r w:rsidR="00255CB3">
        <w:rPr>
          <w:rFonts w:ascii="Calibri" w:eastAsia="Times New Roman" w:hAnsi="Calibri" w:cs="Times New Roman"/>
        </w:rPr>
        <w:t xml:space="preserve"> je</w:t>
      </w:r>
      <w:r w:rsidR="003D70BD">
        <w:rPr>
          <w:rFonts w:ascii="Calibri" w:eastAsia="Times New Roman" w:hAnsi="Calibri" w:cs="Times New Roman"/>
        </w:rPr>
        <w:t xml:space="preserve"> v některých případech rozdělená do větší podrobnosti</w:t>
      </w:r>
      <w:r w:rsidR="00255CB3">
        <w:rPr>
          <w:rFonts w:ascii="Calibri" w:eastAsia="Times New Roman" w:hAnsi="Calibri" w:cs="Times New Roman"/>
        </w:rPr>
        <w:t xml:space="preserve"> položek a je</w:t>
      </w:r>
      <w:r w:rsidR="003D70BD">
        <w:rPr>
          <w:rFonts w:ascii="Calibri" w:eastAsia="Times New Roman" w:hAnsi="Calibri" w:cs="Times New Roman"/>
        </w:rPr>
        <w:t xml:space="preserve"> slovně definovaná v této </w:t>
      </w:r>
      <w:r w:rsidR="008C33DB">
        <w:rPr>
          <w:rFonts w:ascii="Calibri" w:eastAsia="Times New Roman" w:hAnsi="Calibri" w:cs="Times New Roman"/>
        </w:rPr>
        <w:t>Zadávací dokumentaci</w:t>
      </w:r>
      <w:r w:rsidR="003D70BD">
        <w:rPr>
          <w:rFonts w:ascii="Calibri" w:eastAsia="Times New Roman" w:hAnsi="Calibri" w:cs="Times New Roman"/>
        </w:rPr>
        <w:t>.</w:t>
      </w:r>
      <w:r w:rsidR="003B44B5">
        <w:rPr>
          <w:rFonts w:ascii="Calibri" w:eastAsia="Times New Roman" w:hAnsi="Calibri" w:cs="Times New Roman"/>
        </w:rPr>
        <w:t xml:space="preserve"> Cenotvorné položky vycházejí z provozně a ekonomicky odůvodnitelného základu a rozvržení v čase. </w:t>
      </w:r>
      <w:r w:rsidR="003D70BD">
        <w:rPr>
          <w:rFonts w:ascii="Calibri" w:eastAsia="Times New Roman" w:hAnsi="Calibri" w:cs="Times New Roman"/>
        </w:rPr>
        <w:t xml:space="preserve"> </w:t>
      </w:r>
    </w:p>
    <w:p w14:paraId="5ACAC87F"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 Trakční energie a palivo</w:t>
      </w:r>
    </w:p>
    <w:p w14:paraId="5ACAC880" w14:textId="2519F6D1" w:rsidR="002337B2" w:rsidRPr="008C33DB" w:rsidRDefault="002337B2" w:rsidP="0009622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1.1 </w:t>
      </w:r>
      <w:r w:rsidR="007A4CDC">
        <w:rPr>
          <w:rFonts w:ascii="Calibri" w:eastAsia="Times New Roman" w:hAnsi="Calibri" w:cs="Times New Roman"/>
          <w:b/>
          <w:i/>
        </w:rPr>
        <w:t>Motorová nafta</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w:t>
      </w:r>
      <w:r w:rsidR="00726428">
        <w:rPr>
          <w:rFonts w:ascii="Calibri" w:eastAsia="Times New Roman" w:hAnsi="Calibri" w:cs="Times New Roman"/>
        </w:rPr>
        <w:t>spotřeba motorové nafty</w:t>
      </w:r>
      <w:r w:rsidR="0009622A" w:rsidRPr="0009622A">
        <w:rPr>
          <w:rFonts w:ascii="Calibri" w:eastAsia="Times New Roman" w:hAnsi="Calibri" w:cs="Times New Roman"/>
        </w:rPr>
        <w:t xml:space="preserve"> pro </w:t>
      </w:r>
      <w:r w:rsidR="00BB2E30">
        <w:rPr>
          <w:rFonts w:ascii="Calibri" w:eastAsia="Times New Roman" w:hAnsi="Calibri" w:cs="Times New Roman"/>
        </w:rPr>
        <w:t xml:space="preserve">pohon a klimatizování </w:t>
      </w:r>
      <w:r w:rsidR="0009622A" w:rsidRPr="0009622A">
        <w:rPr>
          <w:rFonts w:ascii="Calibri" w:eastAsia="Times New Roman" w:hAnsi="Calibri" w:cs="Times New Roman"/>
        </w:rPr>
        <w:t>V</w:t>
      </w:r>
      <w:r w:rsidR="00C131FB">
        <w:rPr>
          <w:rFonts w:ascii="Calibri" w:eastAsia="Times New Roman" w:hAnsi="Calibri" w:cs="Times New Roman"/>
        </w:rPr>
        <w:t>ozidla</w:t>
      </w:r>
      <w:r w:rsidR="0009622A">
        <w:rPr>
          <w:rFonts w:ascii="Calibri" w:eastAsia="Times New Roman" w:hAnsi="Calibri" w:cs="Times New Roman"/>
        </w:rPr>
        <w:t xml:space="preserve">, </w:t>
      </w:r>
      <w:r w:rsidR="00726428">
        <w:rPr>
          <w:rFonts w:ascii="Calibri" w:eastAsia="Times New Roman" w:hAnsi="Calibri" w:cs="Times New Roman"/>
        </w:rPr>
        <w:t>vyjádřená v nákladech na pohonné hmoty</w:t>
      </w:r>
    </w:p>
    <w:p w14:paraId="5ACAC881" w14:textId="11D4FA5C" w:rsidR="002337B2" w:rsidRPr="008C33DB" w:rsidRDefault="002337B2"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 Jiné</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09622A">
        <w:rPr>
          <w:rFonts w:ascii="Calibri" w:eastAsia="Times New Roman" w:hAnsi="Calibri" w:cs="Times New Roman"/>
        </w:rPr>
        <w:t xml:space="preserve"> náklady na jiné zdroje trakční energie</w:t>
      </w:r>
      <w:r w:rsidR="008E637E">
        <w:rPr>
          <w:rFonts w:ascii="Calibri" w:eastAsia="Times New Roman" w:hAnsi="Calibri" w:cs="Times New Roman"/>
        </w:rPr>
        <w:t xml:space="preserve"> a paliva,</w:t>
      </w:r>
      <w:r w:rsidR="0009622A">
        <w:rPr>
          <w:rFonts w:ascii="Calibri" w:eastAsia="Times New Roman" w:hAnsi="Calibri" w:cs="Times New Roman"/>
        </w:rPr>
        <w:t xml:space="preserve"> než je </w:t>
      </w:r>
      <w:r w:rsidR="00726428">
        <w:rPr>
          <w:rFonts w:ascii="Calibri" w:eastAsia="Times New Roman" w:hAnsi="Calibri" w:cs="Times New Roman"/>
        </w:rPr>
        <w:t>motorová nafta</w:t>
      </w:r>
      <w:r w:rsidR="003A0A92">
        <w:rPr>
          <w:rFonts w:ascii="Calibri" w:eastAsia="Times New Roman" w:hAnsi="Calibri" w:cs="Times New Roman"/>
        </w:rPr>
        <w:t xml:space="preserve">, např. aditiva </w:t>
      </w:r>
      <w:proofErr w:type="spellStart"/>
      <w:r w:rsidR="003A0A92" w:rsidRPr="003A0A92">
        <w:rPr>
          <w:rFonts w:ascii="Calibri" w:eastAsia="Times New Roman" w:hAnsi="Calibri" w:cs="Times New Roman"/>
        </w:rPr>
        <w:t>AdBlue</w:t>
      </w:r>
      <w:proofErr w:type="spellEnd"/>
    </w:p>
    <w:p w14:paraId="5ACAC882" w14:textId="77777777" w:rsidR="002337B2" w:rsidRPr="008C33DB" w:rsidRDefault="002337B2" w:rsidP="008E637E">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2 Netrakční energie a palivo</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energie či palivo, které nejsou spotřebovány pro pohon </w:t>
      </w:r>
      <w:r w:rsidR="00BB2E30">
        <w:rPr>
          <w:rFonts w:ascii="Calibri" w:eastAsia="Times New Roman" w:hAnsi="Calibri" w:cs="Times New Roman"/>
        </w:rPr>
        <w:t xml:space="preserve">a klimatizování </w:t>
      </w:r>
      <w:r w:rsidR="008E637E">
        <w:rPr>
          <w:rFonts w:ascii="Calibri" w:eastAsia="Times New Roman" w:hAnsi="Calibri" w:cs="Times New Roman"/>
        </w:rPr>
        <w:t>V</w:t>
      </w:r>
      <w:r w:rsidR="00C131FB">
        <w:rPr>
          <w:rFonts w:ascii="Calibri" w:eastAsia="Times New Roman" w:hAnsi="Calibri" w:cs="Times New Roman"/>
        </w:rPr>
        <w:t>ozidel</w:t>
      </w:r>
      <w:r w:rsidR="008E637E">
        <w:rPr>
          <w:rFonts w:ascii="Calibri" w:eastAsia="Times New Roman" w:hAnsi="Calibri" w:cs="Times New Roman"/>
        </w:rPr>
        <w:t xml:space="preserve">, jde např. o </w:t>
      </w:r>
      <w:r w:rsidR="008E637E" w:rsidRPr="008E637E">
        <w:rPr>
          <w:rFonts w:ascii="Calibri" w:eastAsia="Times New Roman" w:hAnsi="Calibri" w:cs="Times New Roman"/>
        </w:rPr>
        <w:t xml:space="preserve">vytápění </w:t>
      </w:r>
      <w:proofErr w:type="spellStart"/>
      <w:r w:rsidR="008E637E" w:rsidRPr="008E637E">
        <w:rPr>
          <w:rFonts w:ascii="Calibri" w:eastAsia="Times New Roman" w:hAnsi="Calibri" w:cs="Times New Roman"/>
        </w:rPr>
        <w:t>údržbářsko</w:t>
      </w:r>
      <w:proofErr w:type="spellEnd"/>
      <w:r w:rsidR="008E637E" w:rsidRPr="008E637E">
        <w:rPr>
          <w:rFonts w:ascii="Calibri" w:eastAsia="Times New Roman" w:hAnsi="Calibri" w:cs="Times New Roman"/>
        </w:rPr>
        <w:t xml:space="preserve"> – opravárenského zázemí</w:t>
      </w:r>
    </w:p>
    <w:p w14:paraId="5ACAC883" w14:textId="3706D652" w:rsidR="002337B2" w:rsidRPr="006C48DC" w:rsidRDefault="002337B2" w:rsidP="00D103F9">
      <w:pPr>
        <w:pStyle w:val="Odstavecseseznamem"/>
        <w:numPr>
          <w:ilvl w:val="0"/>
          <w:numId w:val="4"/>
        </w:numPr>
        <w:spacing w:after="0" w:line="240" w:lineRule="auto"/>
        <w:jc w:val="both"/>
        <w:rPr>
          <w:rFonts w:ascii="Calibri" w:eastAsia="Times New Roman" w:hAnsi="Calibri" w:cs="Times New Roman"/>
          <w:b/>
          <w:i/>
        </w:rPr>
      </w:pPr>
      <w:r w:rsidRPr="00D103F9">
        <w:rPr>
          <w:rFonts w:ascii="Calibri" w:eastAsia="Times New Roman" w:hAnsi="Calibri" w:cs="Times New Roman"/>
          <w:b/>
          <w:i/>
        </w:rPr>
        <w:t>3 Přímý materiál</w:t>
      </w:r>
      <w:r w:rsidR="00F34812" w:rsidRPr="00D103F9">
        <w:rPr>
          <w:rFonts w:ascii="Calibri" w:eastAsia="Times New Roman" w:hAnsi="Calibri" w:cs="Times New Roman"/>
          <w:b/>
          <w:i/>
        </w:rPr>
        <w:t xml:space="preserve"> </w:t>
      </w:r>
      <w:r w:rsidR="00F34812" w:rsidRPr="00D103F9">
        <w:rPr>
          <w:rFonts w:ascii="Calibri" w:eastAsia="Times New Roman" w:hAnsi="Calibri" w:cs="Times New Roman"/>
        </w:rPr>
        <w:t>–</w:t>
      </w:r>
      <w:r w:rsidR="008E637E" w:rsidRPr="00D103F9">
        <w:rPr>
          <w:rFonts w:ascii="Calibri" w:eastAsia="Times New Roman" w:hAnsi="Calibri" w:cs="Times New Roman"/>
        </w:rPr>
        <w:t xml:space="preserve"> </w:t>
      </w:r>
      <w:r w:rsidR="008E637E" w:rsidRPr="00D2406F">
        <w:rPr>
          <w:rFonts w:ascii="Calibri" w:eastAsia="Times New Roman" w:hAnsi="Calibri" w:cs="Times New Roman"/>
        </w:rPr>
        <w:t xml:space="preserve">spotřeba materiálu </w:t>
      </w:r>
      <w:r w:rsidR="00432D33" w:rsidRPr="00D2406F">
        <w:rPr>
          <w:rFonts w:ascii="Calibri" w:eastAsia="Times New Roman" w:hAnsi="Calibri" w:cs="Times New Roman"/>
        </w:rPr>
        <w:t xml:space="preserve">ze skladu </w:t>
      </w:r>
      <w:r w:rsidR="008E637E" w:rsidRPr="00D2406F">
        <w:rPr>
          <w:rFonts w:ascii="Calibri" w:eastAsia="Times New Roman" w:hAnsi="Calibri" w:cs="Times New Roman"/>
        </w:rPr>
        <w:t xml:space="preserve">spojená především s provozem a </w:t>
      </w:r>
      <w:r w:rsidR="0060156A" w:rsidRPr="00D2406F">
        <w:rPr>
          <w:rFonts w:ascii="Calibri" w:eastAsia="Times New Roman" w:hAnsi="Calibri" w:cs="Times New Roman"/>
        </w:rPr>
        <w:t xml:space="preserve">běžnou </w:t>
      </w:r>
      <w:r w:rsidR="008E637E" w:rsidRPr="00754267">
        <w:rPr>
          <w:rFonts w:ascii="Calibri" w:eastAsia="Times New Roman" w:hAnsi="Calibri" w:cs="Times New Roman"/>
        </w:rPr>
        <w:t>údržbou V</w:t>
      </w:r>
      <w:r w:rsidR="00C131FB" w:rsidRPr="006D7EC3">
        <w:rPr>
          <w:rFonts w:ascii="Calibri" w:eastAsia="Times New Roman" w:hAnsi="Calibri" w:cs="Times New Roman"/>
        </w:rPr>
        <w:t>ozidel</w:t>
      </w:r>
      <w:r w:rsidR="00D103F9" w:rsidRPr="006D7EC3">
        <w:rPr>
          <w:rFonts w:ascii="Calibri" w:eastAsia="Times New Roman" w:hAnsi="Calibri" w:cs="Times New Roman"/>
        </w:rPr>
        <w:t xml:space="preserve">, </w:t>
      </w:r>
      <w:r w:rsidR="006C48DC">
        <w:rPr>
          <w:rFonts w:ascii="Calibri" w:eastAsia="Times New Roman" w:hAnsi="Calibri" w:cs="Times New Roman"/>
        </w:rPr>
        <w:t xml:space="preserve">spotřeba tiskopisů a </w:t>
      </w:r>
      <w:r w:rsidR="00A16567">
        <w:rPr>
          <w:rFonts w:ascii="Calibri" w:eastAsia="Times New Roman" w:hAnsi="Calibri" w:cs="Times New Roman"/>
        </w:rPr>
        <w:t xml:space="preserve">materiálu pro tiskárny odbavovacích zařízení, </w:t>
      </w:r>
      <w:r w:rsidR="00D103F9" w:rsidRPr="006D7EC3">
        <w:rPr>
          <w:rFonts w:ascii="Calibri" w:eastAsia="Times New Roman" w:hAnsi="Calibri" w:cs="Times New Roman"/>
        </w:rPr>
        <w:t>spotřeba</w:t>
      </w:r>
      <w:r w:rsidR="00D103F9" w:rsidRPr="00943F06">
        <w:rPr>
          <w:rFonts w:ascii="Calibri" w:eastAsia="Times New Roman" w:hAnsi="Calibri" w:cs="Times New Roman"/>
        </w:rPr>
        <w:t xml:space="preserve"> nápojů poskytnutých zaměstnancům, s</w:t>
      </w:r>
      <w:r w:rsidR="00D103F9" w:rsidRPr="00FE467C">
        <w:rPr>
          <w:rFonts w:ascii="Calibri" w:eastAsia="Times New Roman" w:hAnsi="Calibri" w:cs="Times New Roman"/>
        </w:rPr>
        <w:t xml:space="preserve">potřeba </w:t>
      </w:r>
      <w:r w:rsidR="00D103F9" w:rsidRPr="006C48DC">
        <w:rPr>
          <w:rFonts w:ascii="Calibri" w:eastAsia="Times New Roman" w:hAnsi="Calibri" w:cs="Times New Roman"/>
        </w:rPr>
        <w:t>drobného majetku, spotřeba nákladů na nákup zboží pro služby objednané ve Smlouvě</w:t>
      </w:r>
    </w:p>
    <w:p w14:paraId="5ACAC884" w14:textId="52FF69AF" w:rsidR="002337B2" w:rsidRPr="008C33DB" w:rsidRDefault="002337B2" w:rsidP="008E637E">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4 Opravy a údržba vozidel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w:t>
      </w:r>
      <w:r w:rsidR="008E637E" w:rsidRPr="008E637E">
        <w:rPr>
          <w:rFonts w:ascii="Calibri" w:eastAsia="Times New Roman" w:hAnsi="Calibri" w:cs="Times New Roman"/>
        </w:rPr>
        <w:t xml:space="preserve">opravy vyšších stupňů </w:t>
      </w:r>
      <w:r w:rsidR="008E637E">
        <w:rPr>
          <w:rFonts w:ascii="Calibri" w:eastAsia="Times New Roman" w:hAnsi="Calibri" w:cs="Times New Roman"/>
        </w:rPr>
        <w:t>V</w:t>
      </w:r>
      <w:r w:rsidR="00C131FB">
        <w:rPr>
          <w:rFonts w:ascii="Calibri" w:eastAsia="Times New Roman" w:hAnsi="Calibri" w:cs="Times New Roman"/>
        </w:rPr>
        <w:t>ozidel</w:t>
      </w:r>
      <w:r w:rsidR="008E637E" w:rsidRPr="008E637E">
        <w:rPr>
          <w:rFonts w:ascii="Calibri" w:eastAsia="Times New Roman" w:hAnsi="Calibri" w:cs="Times New Roman"/>
        </w:rPr>
        <w:t xml:space="preserve"> v souladu s údržbářsko-opravárenskými předpisy,</w:t>
      </w:r>
      <w:r w:rsidR="00D2406F">
        <w:rPr>
          <w:rFonts w:ascii="Calibri" w:eastAsia="Times New Roman" w:hAnsi="Calibri" w:cs="Times New Roman"/>
        </w:rPr>
        <w:t xml:space="preserve"> zajišťovaná externě i vnitropodnikově</w:t>
      </w:r>
      <w:r w:rsidR="00754267">
        <w:rPr>
          <w:rFonts w:ascii="Calibri" w:eastAsia="Times New Roman" w:hAnsi="Calibri" w:cs="Times New Roman"/>
        </w:rPr>
        <w:t xml:space="preserve">, </w:t>
      </w:r>
      <w:r w:rsidR="008E637E">
        <w:rPr>
          <w:rFonts w:ascii="Calibri" w:eastAsia="Times New Roman" w:hAnsi="Calibri" w:cs="Times New Roman"/>
        </w:rPr>
        <w:t>pravideln</w:t>
      </w:r>
      <w:r w:rsidR="0060156A">
        <w:rPr>
          <w:rFonts w:ascii="Calibri" w:eastAsia="Times New Roman" w:hAnsi="Calibri" w:cs="Times New Roman"/>
        </w:rPr>
        <w:t>á</w:t>
      </w:r>
      <w:r w:rsidR="008E637E">
        <w:rPr>
          <w:rFonts w:ascii="Calibri" w:eastAsia="Times New Roman" w:hAnsi="Calibri" w:cs="Times New Roman"/>
        </w:rPr>
        <w:t xml:space="preserve"> </w:t>
      </w:r>
      <w:r w:rsidR="0060156A">
        <w:rPr>
          <w:rFonts w:ascii="Calibri" w:eastAsia="Times New Roman" w:hAnsi="Calibri" w:cs="Times New Roman"/>
        </w:rPr>
        <w:t>kontrola</w:t>
      </w:r>
      <w:r w:rsidR="008E637E">
        <w:rPr>
          <w:rFonts w:ascii="Calibri" w:eastAsia="Times New Roman" w:hAnsi="Calibri" w:cs="Times New Roman"/>
        </w:rPr>
        <w:t xml:space="preserve"> V</w:t>
      </w:r>
      <w:r w:rsidR="00C131FB">
        <w:rPr>
          <w:rFonts w:ascii="Calibri" w:eastAsia="Times New Roman" w:hAnsi="Calibri" w:cs="Times New Roman"/>
        </w:rPr>
        <w:t>ozidel</w:t>
      </w:r>
      <w:r w:rsidR="0060156A">
        <w:rPr>
          <w:rFonts w:ascii="Calibri" w:eastAsia="Times New Roman" w:hAnsi="Calibri" w:cs="Times New Roman"/>
        </w:rPr>
        <w:t xml:space="preserve"> v předepsaných intervalech, neplánované opravy V</w:t>
      </w:r>
      <w:r w:rsidR="00C131FB">
        <w:rPr>
          <w:rFonts w:ascii="Calibri" w:eastAsia="Times New Roman" w:hAnsi="Calibri" w:cs="Times New Roman"/>
        </w:rPr>
        <w:t>ozidel</w:t>
      </w:r>
      <w:r w:rsidR="0060156A">
        <w:rPr>
          <w:rFonts w:ascii="Calibri" w:eastAsia="Times New Roman" w:hAnsi="Calibri" w:cs="Times New Roman"/>
        </w:rPr>
        <w:t xml:space="preserve"> po poškození či nehodě </w:t>
      </w:r>
    </w:p>
    <w:p w14:paraId="5ACAC885"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 Odpisy dlouhodobého majetku</w:t>
      </w:r>
      <w:r w:rsidR="00F34812" w:rsidRPr="00F34812">
        <w:rPr>
          <w:rFonts w:ascii="Calibri" w:eastAsia="Times New Roman" w:hAnsi="Calibri" w:cs="Times New Roman"/>
          <w:b/>
          <w:i/>
        </w:rPr>
        <w:t xml:space="preserve"> </w:t>
      </w:r>
    </w:p>
    <w:p w14:paraId="5ACAC886" w14:textId="77777777" w:rsidR="002337B2" w:rsidRPr="008C33DB" w:rsidRDefault="002337B2" w:rsidP="0060156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5.1 Vozidla</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w:t>
      </w:r>
      <w:r w:rsidR="0060156A" w:rsidRPr="0060156A">
        <w:rPr>
          <w:rFonts w:ascii="Calibri" w:eastAsia="Times New Roman" w:hAnsi="Calibri" w:cs="Times New Roman"/>
        </w:rPr>
        <w:t xml:space="preserve">odpisy za </w:t>
      </w:r>
      <w:r w:rsidR="00C131FB">
        <w:rPr>
          <w:rFonts w:ascii="Calibri" w:eastAsia="Times New Roman" w:hAnsi="Calibri" w:cs="Times New Roman"/>
        </w:rPr>
        <w:t>Vozidla</w:t>
      </w:r>
      <w:r w:rsidR="0060156A" w:rsidRPr="0060156A">
        <w:rPr>
          <w:rFonts w:ascii="Calibri" w:eastAsia="Times New Roman" w:hAnsi="Calibri" w:cs="Times New Roman"/>
        </w:rPr>
        <w:t xml:space="preserve"> sloužící k </w:t>
      </w:r>
      <w:r w:rsidR="0060156A">
        <w:rPr>
          <w:rFonts w:ascii="Calibri" w:eastAsia="Times New Roman" w:hAnsi="Calibri" w:cs="Times New Roman"/>
        </w:rPr>
        <w:t>Plnění</w:t>
      </w:r>
      <w:r w:rsidR="0060156A" w:rsidRPr="0060156A">
        <w:rPr>
          <w:rFonts w:ascii="Calibri" w:eastAsia="Times New Roman" w:hAnsi="Calibri" w:cs="Times New Roman"/>
        </w:rPr>
        <w:t xml:space="preserve"> </w:t>
      </w:r>
      <w:r w:rsidR="0060156A">
        <w:rPr>
          <w:rFonts w:ascii="Calibri" w:eastAsia="Times New Roman" w:hAnsi="Calibri" w:cs="Times New Roman"/>
        </w:rPr>
        <w:t>S</w:t>
      </w:r>
      <w:r w:rsidR="0060156A" w:rsidRPr="0060156A">
        <w:rPr>
          <w:rFonts w:ascii="Calibri" w:eastAsia="Times New Roman" w:hAnsi="Calibri" w:cs="Times New Roman"/>
        </w:rPr>
        <w:t>mlouvy</w:t>
      </w:r>
      <w:r w:rsidR="0060156A">
        <w:rPr>
          <w:rFonts w:ascii="Calibri" w:eastAsia="Times New Roman" w:hAnsi="Calibri" w:cs="Times New Roman"/>
        </w:rPr>
        <w:t xml:space="preserve"> při pořízení Vozidel do majetku Dopravce</w:t>
      </w:r>
    </w:p>
    <w:p w14:paraId="5ACAC887" w14:textId="77777777" w:rsidR="002337B2" w:rsidRPr="008C33DB" w:rsidRDefault="002337B2" w:rsidP="0060156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5.2 Ostatní majetek</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w:t>
      </w:r>
      <w:r w:rsidR="0060156A" w:rsidRPr="0060156A">
        <w:rPr>
          <w:rFonts w:ascii="Calibri" w:eastAsia="Times New Roman" w:hAnsi="Calibri" w:cs="Times New Roman"/>
        </w:rPr>
        <w:t>odpisy za majetek (budovy, stroje a zařízení,</w:t>
      </w:r>
      <w:r w:rsidR="0060156A">
        <w:rPr>
          <w:rFonts w:ascii="Calibri" w:eastAsia="Times New Roman" w:hAnsi="Calibri" w:cs="Times New Roman"/>
        </w:rPr>
        <w:t xml:space="preserve"> software)</w:t>
      </w:r>
      <w:r w:rsidR="0060156A" w:rsidRPr="0060156A">
        <w:rPr>
          <w:rFonts w:ascii="Calibri" w:eastAsia="Times New Roman" w:hAnsi="Calibri" w:cs="Times New Roman"/>
        </w:rPr>
        <w:t xml:space="preserve"> sloužící k </w:t>
      </w:r>
      <w:r w:rsidR="0060156A">
        <w:rPr>
          <w:rFonts w:ascii="Calibri" w:eastAsia="Times New Roman" w:hAnsi="Calibri" w:cs="Times New Roman"/>
        </w:rPr>
        <w:t>Plnění</w:t>
      </w:r>
      <w:r w:rsidR="0060156A" w:rsidRPr="0060156A">
        <w:rPr>
          <w:rFonts w:ascii="Calibri" w:eastAsia="Times New Roman" w:hAnsi="Calibri" w:cs="Times New Roman"/>
        </w:rPr>
        <w:t xml:space="preserve"> </w:t>
      </w:r>
      <w:r w:rsidR="0060156A">
        <w:rPr>
          <w:rFonts w:ascii="Calibri" w:eastAsia="Times New Roman" w:hAnsi="Calibri" w:cs="Times New Roman"/>
        </w:rPr>
        <w:t>S</w:t>
      </w:r>
      <w:r w:rsidR="0060156A" w:rsidRPr="0060156A">
        <w:rPr>
          <w:rFonts w:ascii="Calibri" w:eastAsia="Times New Roman" w:hAnsi="Calibri" w:cs="Times New Roman"/>
        </w:rPr>
        <w:t>mlouvy</w:t>
      </w:r>
      <w:r w:rsidR="0060156A">
        <w:rPr>
          <w:rFonts w:ascii="Calibri" w:eastAsia="Times New Roman" w:hAnsi="Calibri" w:cs="Times New Roman"/>
        </w:rPr>
        <w:t>, mimo Vozidla</w:t>
      </w:r>
    </w:p>
    <w:p w14:paraId="5ACAC888" w14:textId="77777777" w:rsidR="002337B2" w:rsidRPr="008C33DB" w:rsidRDefault="002337B2" w:rsidP="0060156A">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6 Pronájem a leasing vozidel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náklady na zajištění</w:t>
      </w:r>
      <w:r w:rsidR="0060156A" w:rsidRPr="0060156A">
        <w:rPr>
          <w:rFonts w:ascii="Calibri" w:eastAsia="Times New Roman" w:hAnsi="Calibri" w:cs="Times New Roman"/>
        </w:rPr>
        <w:t xml:space="preserve"> Vozid</w:t>
      </w:r>
      <w:r w:rsidR="0060156A">
        <w:rPr>
          <w:rFonts w:ascii="Calibri" w:eastAsia="Times New Roman" w:hAnsi="Calibri" w:cs="Times New Roman"/>
        </w:rPr>
        <w:t xml:space="preserve">el </w:t>
      </w:r>
      <w:r w:rsidR="0060156A" w:rsidRPr="0060156A">
        <w:rPr>
          <w:rFonts w:ascii="Calibri" w:eastAsia="Times New Roman" w:hAnsi="Calibri" w:cs="Times New Roman"/>
        </w:rPr>
        <w:t>sloužící</w:t>
      </w:r>
      <w:r w:rsidR="0060156A">
        <w:rPr>
          <w:rFonts w:ascii="Calibri" w:eastAsia="Times New Roman" w:hAnsi="Calibri" w:cs="Times New Roman"/>
        </w:rPr>
        <w:t>ch</w:t>
      </w:r>
      <w:r w:rsidR="0060156A" w:rsidRPr="0060156A">
        <w:rPr>
          <w:rFonts w:ascii="Calibri" w:eastAsia="Times New Roman" w:hAnsi="Calibri" w:cs="Times New Roman"/>
        </w:rPr>
        <w:t xml:space="preserve"> k Plnění Smlouvy</w:t>
      </w:r>
      <w:r w:rsidR="0060156A">
        <w:rPr>
          <w:rFonts w:ascii="Calibri" w:eastAsia="Times New Roman" w:hAnsi="Calibri" w:cs="Times New Roman"/>
        </w:rPr>
        <w:t xml:space="preserve"> formou pronájmu či leasingu</w:t>
      </w:r>
      <w:r w:rsidR="00C131FB">
        <w:rPr>
          <w:rFonts w:ascii="Calibri" w:eastAsia="Times New Roman" w:hAnsi="Calibri" w:cs="Times New Roman"/>
        </w:rPr>
        <w:t>, když nedochází k pořízení Vozidel do majetku Dopravce</w:t>
      </w:r>
      <w:r w:rsidR="0060156A" w:rsidRPr="0060156A">
        <w:rPr>
          <w:rFonts w:ascii="Calibri" w:eastAsia="Times New Roman" w:hAnsi="Calibri" w:cs="Times New Roman"/>
        </w:rPr>
        <w:t xml:space="preserve"> </w:t>
      </w:r>
    </w:p>
    <w:p w14:paraId="5ACAC889"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 Mzdové náklady</w:t>
      </w:r>
    </w:p>
    <w:p w14:paraId="5ACAC88A" w14:textId="77777777" w:rsidR="008C33DB" w:rsidRPr="008C33DB" w:rsidRDefault="008C33DB" w:rsidP="00C131FB">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7.1 Vlakový personál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w:t>
      </w:r>
      <w:r w:rsidR="00C131FB" w:rsidRPr="00C131FB">
        <w:rPr>
          <w:rFonts w:ascii="Calibri" w:eastAsia="Times New Roman" w:hAnsi="Calibri" w:cs="Times New Roman"/>
        </w:rPr>
        <w:t xml:space="preserve">osobní </w:t>
      </w:r>
      <w:r w:rsidR="00C131FB">
        <w:rPr>
          <w:rFonts w:ascii="Calibri" w:eastAsia="Times New Roman" w:hAnsi="Calibri" w:cs="Times New Roman"/>
        </w:rPr>
        <w:t xml:space="preserve">mzdové </w:t>
      </w:r>
      <w:r w:rsidR="00C131FB" w:rsidRPr="00C131FB">
        <w:rPr>
          <w:rFonts w:ascii="Calibri" w:eastAsia="Times New Roman" w:hAnsi="Calibri" w:cs="Times New Roman"/>
        </w:rPr>
        <w:t xml:space="preserve">náklady za zaměstnance, </w:t>
      </w:r>
      <w:r w:rsidR="00C131FB">
        <w:rPr>
          <w:rFonts w:ascii="Calibri" w:eastAsia="Times New Roman" w:hAnsi="Calibri" w:cs="Times New Roman"/>
        </w:rPr>
        <w:t>kteří se přímo účastní provozu Spojů</w:t>
      </w:r>
      <w:r w:rsidR="00C131FB" w:rsidRPr="00C131FB">
        <w:rPr>
          <w:rFonts w:ascii="Calibri" w:eastAsia="Times New Roman" w:hAnsi="Calibri" w:cs="Times New Roman"/>
        </w:rPr>
        <w:t xml:space="preserve"> (strojvedoucí, vlakvedoucí, průvodčí</w:t>
      </w:r>
      <w:r w:rsidR="00C131FB">
        <w:rPr>
          <w:rFonts w:ascii="Calibri" w:eastAsia="Times New Roman" w:hAnsi="Calibri" w:cs="Times New Roman"/>
        </w:rPr>
        <w:t>)</w:t>
      </w:r>
    </w:p>
    <w:p w14:paraId="5ACAC88B" w14:textId="345461A6" w:rsidR="002337B2" w:rsidRPr="008C33DB" w:rsidRDefault="008C33DB" w:rsidP="00C131FB">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7.2 Ostatní zaměstnanci</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w:t>
      </w:r>
      <w:r w:rsidR="00C131FB" w:rsidRPr="00C131FB">
        <w:rPr>
          <w:rFonts w:ascii="Calibri" w:eastAsia="Times New Roman" w:hAnsi="Calibri" w:cs="Times New Roman"/>
        </w:rPr>
        <w:t xml:space="preserve">osobní </w:t>
      </w:r>
      <w:r w:rsidR="00C131FB">
        <w:rPr>
          <w:rFonts w:ascii="Calibri" w:eastAsia="Times New Roman" w:hAnsi="Calibri" w:cs="Times New Roman"/>
        </w:rPr>
        <w:t xml:space="preserve">mzdové </w:t>
      </w:r>
      <w:r w:rsidR="00C131FB" w:rsidRPr="00C131FB">
        <w:rPr>
          <w:rFonts w:ascii="Calibri" w:eastAsia="Times New Roman" w:hAnsi="Calibri" w:cs="Times New Roman"/>
        </w:rPr>
        <w:t xml:space="preserve">náklady za zaměstnance, </w:t>
      </w:r>
      <w:r w:rsidR="00C131FB">
        <w:rPr>
          <w:rFonts w:ascii="Calibri" w:eastAsia="Times New Roman" w:hAnsi="Calibri" w:cs="Times New Roman"/>
        </w:rPr>
        <w:t>kteří jsou do provozu Spojů zapojeni nepřímým způsobem</w:t>
      </w:r>
      <w:r w:rsidR="00C131FB" w:rsidRPr="00C131FB">
        <w:rPr>
          <w:rFonts w:ascii="Calibri" w:eastAsia="Times New Roman" w:hAnsi="Calibri" w:cs="Times New Roman"/>
        </w:rPr>
        <w:t xml:space="preserve"> (údržbáři, mechanici, strojmistři,</w:t>
      </w:r>
      <w:r w:rsidR="00277E47">
        <w:rPr>
          <w:rFonts w:ascii="Calibri" w:eastAsia="Times New Roman" w:hAnsi="Calibri" w:cs="Times New Roman"/>
        </w:rPr>
        <w:t xml:space="preserve"> </w:t>
      </w:r>
      <w:r w:rsidR="001F3C7A">
        <w:rPr>
          <w:rFonts w:ascii="Calibri" w:eastAsia="Times New Roman" w:hAnsi="Calibri" w:cs="Times New Roman"/>
        </w:rPr>
        <w:t>pokladní</w:t>
      </w:r>
      <w:del w:id="6" w:author="Richard Volín" w:date="2020-06-26T15:05:00Z">
        <w:r w:rsidR="00277E47">
          <w:rPr>
            <w:rFonts w:ascii="Calibri" w:eastAsia="Times New Roman" w:hAnsi="Calibri" w:cs="Times New Roman"/>
          </w:rPr>
          <w:delText xml:space="preserve"> a</w:delText>
        </w:r>
        <w:r w:rsidR="00C131FB" w:rsidRPr="00C131FB">
          <w:rPr>
            <w:rFonts w:ascii="Calibri" w:eastAsia="Times New Roman" w:hAnsi="Calibri" w:cs="Times New Roman"/>
          </w:rPr>
          <w:delText xml:space="preserve"> </w:delText>
        </w:r>
        <w:r w:rsidR="00F063CA">
          <w:rPr>
            <w:rFonts w:ascii="Calibri" w:eastAsia="Times New Roman" w:hAnsi="Calibri" w:cs="Times New Roman"/>
          </w:rPr>
          <w:delText>informátoři ve stanicích</w:delText>
        </w:r>
      </w:del>
      <w:r w:rsidR="001F3C7A">
        <w:rPr>
          <w:rFonts w:ascii="Calibri" w:eastAsia="Times New Roman" w:hAnsi="Calibri" w:cs="Times New Roman"/>
        </w:rPr>
        <w:t xml:space="preserve">, </w:t>
      </w:r>
      <w:proofErr w:type="spellStart"/>
      <w:r w:rsidR="00C131FB">
        <w:rPr>
          <w:rFonts w:ascii="Calibri" w:eastAsia="Times New Roman" w:hAnsi="Calibri" w:cs="Times New Roman"/>
        </w:rPr>
        <w:t>technicko-hospodářští</w:t>
      </w:r>
      <w:proofErr w:type="spellEnd"/>
      <w:r w:rsidR="00C131FB">
        <w:rPr>
          <w:rFonts w:ascii="Calibri" w:eastAsia="Times New Roman" w:hAnsi="Calibri" w:cs="Times New Roman"/>
        </w:rPr>
        <w:t xml:space="preserve"> pracovníci</w:t>
      </w:r>
      <w:r w:rsidR="00C131FB" w:rsidRPr="00C131FB">
        <w:rPr>
          <w:rFonts w:ascii="Calibri" w:eastAsia="Times New Roman" w:hAnsi="Calibri" w:cs="Times New Roman"/>
        </w:rPr>
        <w:t>)</w:t>
      </w:r>
    </w:p>
    <w:p w14:paraId="5ACAC88C" w14:textId="77777777" w:rsidR="002337B2" w:rsidRPr="008C33DB" w:rsidRDefault="008C33DB"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8 </w:t>
      </w:r>
      <w:r w:rsidR="002337B2" w:rsidRPr="008C33DB">
        <w:rPr>
          <w:rFonts w:ascii="Calibri" w:eastAsia="Times New Roman" w:hAnsi="Calibri" w:cs="Times New Roman"/>
          <w:b/>
          <w:i/>
        </w:rPr>
        <w:t>Sociální a zdravotní pojištění</w:t>
      </w:r>
    </w:p>
    <w:p w14:paraId="5ACAC88D" w14:textId="77777777" w:rsidR="008C33DB" w:rsidRPr="008C33DB" w:rsidRDefault="008C33DB"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8.1 Vlakový personál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odvody na sociálním a zdravotním pojištění </w:t>
      </w:r>
      <w:r w:rsidR="00C131FB" w:rsidRPr="00C131FB">
        <w:rPr>
          <w:rFonts w:ascii="Calibri" w:eastAsia="Times New Roman" w:hAnsi="Calibri" w:cs="Times New Roman"/>
        </w:rPr>
        <w:t xml:space="preserve">za zaměstnance, </w:t>
      </w:r>
      <w:r w:rsidR="00C131FB">
        <w:rPr>
          <w:rFonts w:ascii="Calibri" w:eastAsia="Times New Roman" w:hAnsi="Calibri" w:cs="Times New Roman"/>
        </w:rPr>
        <w:t>kteří se přímo účastní provozu Spojů</w:t>
      </w:r>
      <w:r w:rsidR="00C131FB" w:rsidRPr="00C131FB">
        <w:rPr>
          <w:rFonts w:ascii="Calibri" w:eastAsia="Times New Roman" w:hAnsi="Calibri" w:cs="Times New Roman"/>
        </w:rPr>
        <w:t xml:space="preserve"> (strojvedoucí, vlakvedoucí, průvodčí</w:t>
      </w:r>
      <w:r w:rsidR="00C131FB">
        <w:rPr>
          <w:rFonts w:ascii="Calibri" w:eastAsia="Times New Roman" w:hAnsi="Calibri" w:cs="Times New Roman"/>
        </w:rPr>
        <w:t>)</w:t>
      </w:r>
    </w:p>
    <w:p w14:paraId="5ACAC88E" w14:textId="506521B7" w:rsidR="002337B2" w:rsidRPr="008C33DB" w:rsidRDefault="008C33DB"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8.2 Ostatní zaměstnanci</w:t>
      </w:r>
      <w:r w:rsid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odvody na sociálním a zdravotním pojištění </w:t>
      </w:r>
      <w:r w:rsidR="00C131FB" w:rsidRPr="00C131FB">
        <w:rPr>
          <w:rFonts w:ascii="Calibri" w:eastAsia="Times New Roman" w:hAnsi="Calibri" w:cs="Times New Roman"/>
        </w:rPr>
        <w:t xml:space="preserve">za zaměstnance, </w:t>
      </w:r>
      <w:r w:rsidR="00C131FB">
        <w:rPr>
          <w:rFonts w:ascii="Calibri" w:eastAsia="Times New Roman" w:hAnsi="Calibri" w:cs="Times New Roman"/>
        </w:rPr>
        <w:t>kteří jsou do provozu Spojů zapojeni nepřímým způsobem</w:t>
      </w:r>
      <w:r w:rsidR="00C131FB" w:rsidRPr="00C131FB">
        <w:rPr>
          <w:rFonts w:ascii="Calibri" w:eastAsia="Times New Roman" w:hAnsi="Calibri" w:cs="Times New Roman"/>
        </w:rPr>
        <w:t xml:space="preserve"> (údržbáři, mechanici, strojmistři, </w:t>
      </w:r>
      <w:r w:rsidR="001F3C7A">
        <w:rPr>
          <w:rFonts w:ascii="Calibri" w:eastAsia="Times New Roman" w:hAnsi="Calibri" w:cs="Times New Roman"/>
        </w:rPr>
        <w:t xml:space="preserve">pokladní, </w:t>
      </w:r>
      <w:proofErr w:type="spellStart"/>
      <w:r w:rsidR="00C131FB">
        <w:rPr>
          <w:rFonts w:ascii="Calibri" w:eastAsia="Times New Roman" w:hAnsi="Calibri" w:cs="Times New Roman"/>
        </w:rPr>
        <w:t>technicko-hospodářští</w:t>
      </w:r>
      <w:proofErr w:type="spellEnd"/>
      <w:r w:rsidR="00C131FB">
        <w:rPr>
          <w:rFonts w:ascii="Calibri" w:eastAsia="Times New Roman" w:hAnsi="Calibri" w:cs="Times New Roman"/>
        </w:rPr>
        <w:t xml:space="preserve"> pracovníci</w:t>
      </w:r>
      <w:r w:rsidR="00C131FB" w:rsidRPr="00C131FB">
        <w:rPr>
          <w:rFonts w:ascii="Calibri" w:eastAsia="Times New Roman" w:hAnsi="Calibri" w:cs="Times New Roman"/>
        </w:rPr>
        <w:t>)</w:t>
      </w:r>
    </w:p>
    <w:p w14:paraId="5ACAC88F" w14:textId="77777777" w:rsidR="002337B2" w:rsidRPr="008C33DB" w:rsidRDefault="002337B2" w:rsidP="0095243B">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9</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Cestovné</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95243B">
        <w:rPr>
          <w:rFonts w:ascii="Calibri" w:eastAsia="Times New Roman" w:hAnsi="Calibri" w:cs="Times New Roman"/>
        </w:rPr>
        <w:t xml:space="preserve"> </w:t>
      </w:r>
      <w:r w:rsidR="0095243B" w:rsidRPr="0095243B">
        <w:rPr>
          <w:rFonts w:ascii="Calibri" w:eastAsia="Times New Roman" w:hAnsi="Calibri" w:cs="Times New Roman"/>
        </w:rPr>
        <w:t>cestovné vyplývající ze zákoníku práce a ve výši určené ze strany veřejné správy</w:t>
      </w:r>
    </w:p>
    <w:p w14:paraId="5ACAC890" w14:textId="77777777" w:rsidR="002337B2" w:rsidRPr="008C33DB" w:rsidRDefault="002337B2"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10</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Úhrada za použití dopravní cesty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r w:rsidR="004E3B5C" w:rsidRPr="004E3B5C">
        <w:rPr>
          <w:rFonts w:ascii="Calibri" w:eastAsia="Times New Roman" w:hAnsi="Calibri" w:cs="Times New Roman"/>
        </w:rPr>
        <w:t>náklady za použití železniční dopravní cesty vč. poplatku za přidě</w:t>
      </w:r>
      <w:r w:rsidR="004E3B5C">
        <w:rPr>
          <w:rFonts w:ascii="Calibri" w:eastAsia="Times New Roman" w:hAnsi="Calibri" w:cs="Times New Roman"/>
        </w:rPr>
        <w:t>lení kapacity na dopravní cestě;</w:t>
      </w:r>
      <w:r w:rsidR="004E3B5C" w:rsidRPr="004E3B5C">
        <w:rPr>
          <w:rFonts w:ascii="Calibri" w:eastAsia="Times New Roman" w:hAnsi="Calibri" w:cs="Times New Roman"/>
        </w:rPr>
        <w:t xml:space="preserve"> </w:t>
      </w:r>
      <w:r w:rsidR="004E3B5C">
        <w:rPr>
          <w:rFonts w:ascii="Calibri" w:eastAsia="Times New Roman" w:hAnsi="Calibri" w:cs="Times New Roman"/>
        </w:rPr>
        <w:t>jsou vypočteny</w:t>
      </w:r>
      <w:r w:rsidR="004E3B5C" w:rsidRPr="004E3B5C">
        <w:rPr>
          <w:rFonts w:ascii="Calibri" w:eastAsia="Times New Roman" w:hAnsi="Calibri" w:cs="Times New Roman"/>
        </w:rPr>
        <w:t xml:space="preserve"> na základě </w:t>
      </w:r>
      <w:r w:rsidR="004E3B5C">
        <w:rPr>
          <w:rFonts w:ascii="Calibri" w:eastAsia="Times New Roman" w:hAnsi="Calibri" w:cs="Times New Roman"/>
        </w:rPr>
        <w:t>Objednávky</w:t>
      </w:r>
      <w:r w:rsidR="004E3B5C" w:rsidRPr="004E3B5C">
        <w:rPr>
          <w:rFonts w:ascii="Calibri" w:eastAsia="Times New Roman" w:hAnsi="Calibri" w:cs="Times New Roman"/>
        </w:rPr>
        <w:t xml:space="preserve"> a podmínek a cen uvedených v Prohlášení o dráze</w:t>
      </w:r>
    </w:p>
    <w:p w14:paraId="5ACAC891" w14:textId="5D9AE3CB" w:rsidR="002337B2" w:rsidRPr="00AC74FC" w:rsidRDefault="002337B2" w:rsidP="00AC74FC">
      <w:pPr>
        <w:pStyle w:val="Odstavecseseznamem"/>
        <w:numPr>
          <w:ilvl w:val="0"/>
          <w:numId w:val="4"/>
        </w:numPr>
        <w:spacing w:after="0" w:line="240" w:lineRule="auto"/>
        <w:jc w:val="both"/>
        <w:rPr>
          <w:rFonts w:ascii="Calibri" w:eastAsia="Times New Roman" w:hAnsi="Calibri" w:cs="Times New Roman"/>
          <w:b/>
          <w:i/>
        </w:rPr>
      </w:pPr>
      <w:r w:rsidRPr="00AC74FC">
        <w:rPr>
          <w:rFonts w:ascii="Calibri" w:eastAsia="Times New Roman" w:hAnsi="Calibri" w:cs="Times New Roman"/>
          <w:b/>
          <w:i/>
        </w:rPr>
        <w:t>11</w:t>
      </w:r>
      <w:r w:rsidR="008C33DB" w:rsidRPr="00AC74FC">
        <w:rPr>
          <w:rFonts w:ascii="Calibri" w:eastAsia="Times New Roman" w:hAnsi="Calibri" w:cs="Times New Roman"/>
          <w:b/>
          <w:i/>
        </w:rPr>
        <w:t xml:space="preserve"> </w:t>
      </w:r>
      <w:r w:rsidRPr="00AC74FC">
        <w:rPr>
          <w:rFonts w:ascii="Calibri" w:eastAsia="Times New Roman" w:hAnsi="Calibri" w:cs="Times New Roman"/>
          <w:b/>
          <w:i/>
        </w:rPr>
        <w:t>Úhrada za použití ostatní infrastruktury</w:t>
      </w:r>
      <w:r w:rsidR="00F34812" w:rsidRPr="00AC74FC">
        <w:rPr>
          <w:rFonts w:ascii="Calibri" w:eastAsia="Times New Roman" w:hAnsi="Calibri" w:cs="Times New Roman"/>
          <w:b/>
          <w:i/>
        </w:rPr>
        <w:t xml:space="preserve"> </w:t>
      </w:r>
      <w:r w:rsidR="00F34812" w:rsidRPr="00AC74FC">
        <w:rPr>
          <w:rFonts w:ascii="Calibri" w:eastAsia="Times New Roman" w:hAnsi="Calibri" w:cs="Times New Roman"/>
        </w:rPr>
        <w:t>–</w:t>
      </w:r>
      <w:r w:rsidR="004E3B5C" w:rsidRPr="00AC74FC">
        <w:rPr>
          <w:rFonts w:ascii="Calibri" w:eastAsia="Times New Roman" w:hAnsi="Calibri" w:cs="Times New Roman"/>
        </w:rPr>
        <w:t xml:space="preserve"> </w:t>
      </w:r>
      <w:bookmarkStart w:id="7" w:name="_Hlk510513271"/>
      <w:r w:rsidR="00754267" w:rsidRPr="00AC74FC">
        <w:rPr>
          <w:rFonts w:ascii="Calibri" w:eastAsia="Times New Roman" w:hAnsi="Calibri" w:cs="Times New Roman"/>
        </w:rPr>
        <w:t>úhrada za Zařízení služeb dle Zákona o dráhách a příslušného Prohlášení o dráze (např. poplatek za přístup k čerpacím stanicím, poplatek za použití odstavných kolejí</w:t>
      </w:r>
      <w:r w:rsidR="0006105A">
        <w:rPr>
          <w:rFonts w:ascii="Calibri" w:eastAsia="Times New Roman" w:hAnsi="Calibri" w:cs="Times New Roman"/>
        </w:rPr>
        <w:t>,</w:t>
      </w:r>
      <w:r w:rsidR="00AC74FC" w:rsidRPr="00AC74FC">
        <w:t xml:space="preserve"> </w:t>
      </w:r>
      <w:r w:rsidR="00AC74FC" w:rsidRPr="00AC74FC">
        <w:rPr>
          <w:rFonts w:ascii="Calibri" w:eastAsia="Times New Roman" w:hAnsi="Calibri" w:cs="Times New Roman"/>
        </w:rPr>
        <w:t>poplatek za použití veřejně přístupných prostor ve</w:t>
      </w:r>
      <w:r w:rsidR="00AC74FC">
        <w:rPr>
          <w:rFonts w:ascii="Calibri" w:eastAsia="Times New Roman" w:hAnsi="Calibri" w:cs="Times New Roman"/>
        </w:rPr>
        <w:t xml:space="preserve"> </w:t>
      </w:r>
      <w:r w:rsidR="00AC74FC" w:rsidRPr="00AC74FC">
        <w:rPr>
          <w:rFonts w:ascii="Calibri" w:eastAsia="Times New Roman" w:hAnsi="Calibri" w:cs="Times New Roman"/>
        </w:rPr>
        <w:t>stanicích</w:t>
      </w:r>
      <w:r w:rsidR="00AC74FC">
        <w:rPr>
          <w:rFonts w:ascii="Calibri" w:eastAsia="Times New Roman" w:hAnsi="Calibri" w:cs="Times New Roman"/>
        </w:rPr>
        <w:t>)</w:t>
      </w:r>
      <w:bookmarkEnd w:id="7"/>
      <w:r w:rsidR="004E3B5C" w:rsidRPr="00AC74FC">
        <w:rPr>
          <w:rFonts w:ascii="Calibri" w:eastAsia="Times New Roman" w:hAnsi="Calibri" w:cs="Times New Roman"/>
        </w:rPr>
        <w:t>; jsou vypočteny na základě Objednávky a podmínek a cen uvedených v</w:t>
      </w:r>
      <w:r w:rsidR="00056A10" w:rsidRPr="00AC74FC">
        <w:rPr>
          <w:rFonts w:ascii="Calibri" w:eastAsia="Times New Roman" w:hAnsi="Calibri" w:cs="Times New Roman"/>
        </w:rPr>
        <w:t> </w:t>
      </w:r>
      <w:r w:rsidR="004E3B5C" w:rsidRPr="00AC74FC">
        <w:rPr>
          <w:rFonts w:ascii="Calibri" w:eastAsia="Times New Roman" w:hAnsi="Calibri" w:cs="Times New Roman"/>
        </w:rPr>
        <w:t>Prohlášení o dráze, pokud taková úhrada bude zavedena</w:t>
      </w:r>
    </w:p>
    <w:p w14:paraId="2432F9C5" w14:textId="77777777" w:rsidR="002337B2" w:rsidRPr="008C33DB" w:rsidRDefault="003A4A30" w:rsidP="00E23998">
      <w:pPr>
        <w:pStyle w:val="Odstavecseseznamem"/>
        <w:numPr>
          <w:ilvl w:val="0"/>
          <w:numId w:val="4"/>
        </w:numPr>
        <w:spacing w:after="0" w:line="240" w:lineRule="auto"/>
        <w:jc w:val="both"/>
        <w:rPr>
          <w:del w:id="8" w:author="Richard Volín" w:date="2020-06-26T15:05:00Z"/>
          <w:rFonts w:ascii="Calibri" w:eastAsia="Times New Roman" w:hAnsi="Calibri" w:cs="Times New Roman"/>
          <w:b/>
          <w:i/>
        </w:rPr>
      </w:pPr>
      <w:r w:rsidRPr="008C33DB">
        <w:rPr>
          <w:rFonts w:ascii="Calibri" w:eastAsia="Times New Roman" w:hAnsi="Calibri" w:cs="Times New Roman"/>
          <w:b/>
          <w:i/>
        </w:rPr>
        <w:lastRenderedPageBreak/>
        <w:t>1</w:t>
      </w:r>
      <w:r w:rsidR="00E32044">
        <w:rPr>
          <w:rFonts w:ascii="Calibri" w:eastAsia="Times New Roman" w:hAnsi="Calibri" w:cs="Times New Roman"/>
          <w:b/>
          <w:i/>
        </w:rPr>
        <w:t>2</w:t>
      </w:r>
      <w:r>
        <w:rPr>
          <w:rFonts w:ascii="Calibri" w:eastAsia="Times New Roman" w:hAnsi="Calibri" w:cs="Times New Roman"/>
          <w:b/>
          <w:i/>
        </w:rPr>
        <w:t xml:space="preserve"> Ostatní </w:t>
      </w:r>
      <w:r w:rsidR="00267C0C">
        <w:rPr>
          <w:rFonts w:ascii="Calibri" w:eastAsia="Times New Roman" w:hAnsi="Calibri" w:cs="Times New Roman"/>
          <w:b/>
          <w:i/>
        </w:rPr>
        <w:t>přímé náklady</w:t>
      </w:r>
    </w:p>
    <w:p w14:paraId="52A4B396" w14:textId="77777777" w:rsidR="008C33DB" w:rsidRPr="008C33DB" w:rsidRDefault="008C33DB" w:rsidP="004E3B5C">
      <w:pPr>
        <w:pStyle w:val="Odstavecseseznamem"/>
        <w:numPr>
          <w:ilvl w:val="1"/>
          <w:numId w:val="4"/>
        </w:numPr>
        <w:spacing w:after="0" w:line="240" w:lineRule="auto"/>
        <w:jc w:val="both"/>
        <w:rPr>
          <w:del w:id="9" w:author="Richard Volín" w:date="2020-06-26T15:05:00Z"/>
          <w:rFonts w:ascii="Calibri" w:eastAsia="Times New Roman" w:hAnsi="Calibri" w:cs="Times New Roman"/>
          <w:b/>
          <w:i/>
        </w:rPr>
      </w:pPr>
      <w:del w:id="10" w:author="Richard Volín" w:date="2020-06-26T15:05:00Z">
        <w:r w:rsidRPr="008C33DB">
          <w:rPr>
            <w:rFonts w:ascii="Calibri" w:eastAsia="Times New Roman" w:hAnsi="Calibri" w:cs="Times New Roman"/>
            <w:b/>
            <w:i/>
          </w:rPr>
          <w:delText>12.1</w:delText>
        </w:r>
        <w:r w:rsidRPr="008C33DB">
          <w:rPr>
            <w:rFonts w:ascii="Calibri" w:eastAsia="Times New Roman" w:hAnsi="Calibri" w:cs="Times New Roman"/>
            <w:b/>
            <w:i/>
          </w:rPr>
          <w:tab/>
          <w:delText>Staniční služby</w:delText>
        </w:r>
        <w:r w:rsidR="00F34812" w:rsidRPr="00F34812">
          <w:rPr>
            <w:rFonts w:ascii="Calibri" w:eastAsia="Times New Roman" w:hAnsi="Calibri" w:cs="Times New Roman"/>
            <w:b/>
            <w:i/>
          </w:rPr>
          <w:delText xml:space="preserve"> </w:delText>
        </w:r>
        <w:r w:rsidR="00F34812" w:rsidRPr="00F34812">
          <w:rPr>
            <w:rFonts w:ascii="Calibri" w:eastAsia="Times New Roman" w:hAnsi="Calibri" w:cs="Times New Roman"/>
          </w:rPr>
          <w:delText>–</w:delText>
        </w:r>
        <w:r w:rsidR="004E3B5C">
          <w:rPr>
            <w:rFonts w:ascii="Calibri" w:eastAsia="Times New Roman" w:hAnsi="Calibri" w:cs="Times New Roman"/>
          </w:rPr>
          <w:delText xml:space="preserve"> </w:delText>
        </w:r>
        <w:r w:rsidR="00FE467C" w:rsidRPr="00FE467C">
          <w:rPr>
            <w:rFonts w:ascii="Calibri" w:eastAsia="Times New Roman" w:hAnsi="Calibri" w:cs="Times New Roman"/>
          </w:rPr>
          <w:delText>úhrada za Zařízení služeb dle Zákona o dráhách a příslušného Prohlášení o dráze (např. poplatek za přístup k čerpacím stanicím, poplatek za použití odstavných kolejí</w:delText>
        </w:r>
        <w:r w:rsidR="006D0512">
          <w:rPr>
            <w:rFonts w:ascii="Calibri" w:eastAsia="Times New Roman" w:hAnsi="Calibri" w:cs="Times New Roman"/>
          </w:rPr>
          <w:delText>,</w:delText>
        </w:r>
        <w:r w:rsidR="006D0512" w:rsidRPr="00AC74FC">
          <w:delText xml:space="preserve"> </w:delText>
        </w:r>
        <w:r w:rsidR="006D0512" w:rsidRPr="00AC74FC">
          <w:rPr>
            <w:rFonts w:ascii="Calibri" w:eastAsia="Times New Roman" w:hAnsi="Calibri" w:cs="Times New Roman"/>
          </w:rPr>
          <w:delText>poplatek za použití veřejně přístupných prostor ve</w:delText>
        </w:r>
        <w:r w:rsidR="006D0512">
          <w:rPr>
            <w:rFonts w:ascii="Calibri" w:eastAsia="Times New Roman" w:hAnsi="Calibri" w:cs="Times New Roman"/>
          </w:rPr>
          <w:delText xml:space="preserve"> </w:delText>
        </w:r>
        <w:r w:rsidR="006D0512" w:rsidRPr="00AC74FC">
          <w:rPr>
            <w:rFonts w:ascii="Calibri" w:eastAsia="Times New Roman" w:hAnsi="Calibri" w:cs="Times New Roman"/>
          </w:rPr>
          <w:delText>stanicích</w:delText>
        </w:r>
        <w:r w:rsidR="00FE467C" w:rsidRPr="00FE467C">
          <w:rPr>
            <w:rFonts w:ascii="Calibri" w:eastAsia="Times New Roman" w:hAnsi="Calibri" w:cs="Times New Roman"/>
          </w:rPr>
          <w:delText>),</w:delText>
        </w:r>
        <w:r w:rsidR="00FE467C">
          <w:rPr>
            <w:rFonts w:ascii="Calibri" w:eastAsia="Times New Roman" w:hAnsi="Calibri" w:cs="Times New Roman"/>
          </w:rPr>
          <w:delText xml:space="preserve"> </w:delText>
        </w:r>
        <w:r w:rsidR="006D0512">
          <w:rPr>
            <w:rFonts w:ascii="Calibri" w:eastAsia="Times New Roman" w:hAnsi="Calibri" w:cs="Times New Roman"/>
          </w:rPr>
          <w:delText>tj.</w:delText>
        </w:r>
        <w:r w:rsidR="004E3B5C">
          <w:rPr>
            <w:rFonts w:ascii="Calibri" w:eastAsia="Times New Roman" w:hAnsi="Calibri" w:cs="Times New Roman"/>
          </w:rPr>
          <w:delText xml:space="preserve"> ekvivalent úhrady za použití ostatní infrastruktury, dokud není zavedena</w:delText>
        </w:r>
      </w:del>
    </w:p>
    <w:p w14:paraId="5ACAC894" w14:textId="138A641A" w:rsidR="002337B2" w:rsidRPr="008C33DB" w:rsidRDefault="008C33DB" w:rsidP="00C74960">
      <w:pPr>
        <w:pStyle w:val="Odstavecseseznamem"/>
        <w:numPr>
          <w:ilvl w:val="0"/>
          <w:numId w:val="4"/>
        </w:numPr>
        <w:spacing w:after="0" w:line="240" w:lineRule="auto"/>
        <w:jc w:val="both"/>
        <w:rPr>
          <w:rFonts w:ascii="Calibri" w:eastAsia="Times New Roman" w:hAnsi="Calibri" w:cs="Times New Roman"/>
          <w:b/>
          <w:i/>
        </w:rPr>
      </w:pPr>
      <w:del w:id="11" w:author="Richard Volín" w:date="2020-06-26T15:05:00Z">
        <w:r w:rsidRPr="008C33DB">
          <w:rPr>
            <w:rFonts w:ascii="Calibri" w:eastAsia="Times New Roman" w:hAnsi="Calibri" w:cs="Times New Roman"/>
            <w:b/>
            <w:i/>
          </w:rPr>
          <w:delText>12.2</w:delText>
        </w:r>
        <w:r w:rsidRPr="008C33DB">
          <w:rPr>
            <w:rFonts w:ascii="Calibri" w:eastAsia="Times New Roman" w:hAnsi="Calibri" w:cs="Times New Roman"/>
            <w:b/>
            <w:i/>
          </w:rPr>
          <w:tab/>
          <w:delText>Jiné</w:delText>
        </w:r>
      </w:del>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sidRPr="004E3B5C">
        <w:t xml:space="preserve"> </w:t>
      </w:r>
      <w:r w:rsidR="004E3B5C" w:rsidRPr="004E3B5C">
        <w:rPr>
          <w:rFonts w:ascii="Calibri" w:eastAsia="Times New Roman" w:hAnsi="Calibri" w:cs="Times New Roman"/>
        </w:rPr>
        <w:t>náklady spojené s provozními zaměstnanci</w:t>
      </w:r>
      <w:r w:rsidR="004E3B5C">
        <w:rPr>
          <w:rFonts w:ascii="Calibri" w:eastAsia="Times New Roman" w:hAnsi="Calibri" w:cs="Times New Roman"/>
        </w:rPr>
        <w:t xml:space="preserve"> (</w:t>
      </w:r>
      <w:r w:rsidR="004E3B5C" w:rsidRPr="004E3B5C">
        <w:rPr>
          <w:rFonts w:ascii="Calibri" w:eastAsia="Times New Roman" w:hAnsi="Calibri" w:cs="Times New Roman"/>
        </w:rPr>
        <w:t>příspěvky zaměstnavatele na penzijní připojištění, kapitálové pojištění, ošacení</w:t>
      </w:r>
      <w:r w:rsidR="00C27C05">
        <w:rPr>
          <w:rFonts w:ascii="Calibri" w:eastAsia="Times New Roman" w:hAnsi="Calibri" w:cs="Times New Roman"/>
        </w:rPr>
        <w:t>, závodní stravování</w:t>
      </w:r>
      <w:r w:rsidR="004E3B5C">
        <w:rPr>
          <w:rFonts w:ascii="Calibri" w:eastAsia="Times New Roman" w:hAnsi="Calibri" w:cs="Times New Roman"/>
        </w:rPr>
        <w:t>)</w:t>
      </w:r>
      <w:r w:rsidR="004E3B5C" w:rsidRPr="004E3B5C">
        <w:rPr>
          <w:rFonts w:ascii="Calibri" w:eastAsia="Times New Roman" w:hAnsi="Calibri" w:cs="Times New Roman"/>
        </w:rPr>
        <w:t>, finanční náklady</w:t>
      </w:r>
      <w:r w:rsidR="004E3B5C">
        <w:rPr>
          <w:rFonts w:ascii="Calibri" w:eastAsia="Times New Roman" w:hAnsi="Calibri" w:cs="Times New Roman"/>
        </w:rPr>
        <w:t xml:space="preserve"> Vozidel</w:t>
      </w:r>
      <w:r w:rsidR="004E3B5C" w:rsidRPr="004E3B5C">
        <w:rPr>
          <w:rFonts w:ascii="Calibri" w:eastAsia="Times New Roman" w:hAnsi="Calibri" w:cs="Times New Roman"/>
        </w:rPr>
        <w:t xml:space="preserve"> </w:t>
      </w:r>
      <w:r w:rsidR="004E3B5C">
        <w:rPr>
          <w:rFonts w:ascii="Calibri" w:eastAsia="Times New Roman" w:hAnsi="Calibri" w:cs="Times New Roman"/>
        </w:rPr>
        <w:t>(úroky)</w:t>
      </w:r>
      <w:r w:rsidR="0038148A">
        <w:rPr>
          <w:rFonts w:ascii="Calibri" w:eastAsia="Times New Roman" w:hAnsi="Calibri" w:cs="Times New Roman"/>
        </w:rPr>
        <w:t>, pojištění majetku, správní poplatky</w:t>
      </w:r>
    </w:p>
    <w:p w14:paraId="35F3B49E" w14:textId="37351C2A" w:rsidR="001827A3" w:rsidRPr="00470041" w:rsidRDefault="00267C0C" w:rsidP="001827A3">
      <w:pPr>
        <w:pStyle w:val="Odstavecseseznamem"/>
        <w:numPr>
          <w:ilvl w:val="0"/>
          <w:numId w:val="4"/>
        </w:numPr>
        <w:spacing w:after="0" w:line="240" w:lineRule="auto"/>
        <w:jc w:val="both"/>
        <w:rPr>
          <w:rFonts w:ascii="Calibri" w:eastAsia="Times New Roman" w:hAnsi="Calibri" w:cs="Times New Roman"/>
        </w:rPr>
      </w:pPr>
      <w:r w:rsidRPr="001827A3">
        <w:rPr>
          <w:rFonts w:ascii="Calibri" w:eastAsia="Times New Roman" w:hAnsi="Calibri" w:cs="Times New Roman"/>
          <w:b/>
          <w:i/>
        </w:rPr>
        <w:t>1</w:t>
      </w:r>
      <w:r w:rsidR="00E32044">
        <w:rPr>
          <w:rFonts w:ascii="Calibri" w:eastAsia="Times New Roman" w:hAnsi="Calibri" w:cs="Times New Roman"/>
          <w:b/>
          <w:i/>
        </w:rPr>
        <w:t>3</w:t>
      </w:r>
      <w:r w:rsidRPr="001827A3">
        <w:rPr>
          <w:rFonts w:ascii="Calibri" w:eastAsia="Times New Roman" w:hAnsi="Calibri" w:cs="Times New Roman"/>
          <w:b/>
          <w:i/>
        </w:rPr>
        <w:t xml:space="preserve"> </w:t>
      </w:r>
      <w:r w:rsidR="002337B2" w:rsidRPr="001827A3">
        <w:rPr>
          <w:rFonts w:ascii="Calibri" w:eastAsia="Times New Roman" w:hAnsi="Calibri" w:cs="Times New Roman"/>
          <w:b/>
          <w:i/>
        </w:rPr>
        <w:t>Ostatní služby</w:t>
      </w:r>
      <w:r w:rsidR="00F34812" w:rsidRPr="00470041">
        <w:rPr>
          <w:rFonts w:ascii="Calibri" w:eastAsia="Times New Roman" w:hAnsi="Calibri" w:cs="Times New Roman"/>
          <w:b/>
          <w:i/>
        </w:rPr>
        <w:t xml:space="preserve"> </w:t>
      </w:r>
      <w:r w:rsidR="00F34812" w:rsidRPr="00470041">
        <w:rPr>
          <w:rFonts w:ascii="Calibri" w:eastAsia="Times New Roman" w:hAnsi="Calibri" w:cs="Times New Roman"/>
        </w:rPr>
        <w:t>–</w:t>
      </w:r>
      <w:r w:rsidR="004E3B5C" w:rsidRPr="00470041">
        <w:rPr>
          <w:rFonts w:ascii="Calibri" w:eastAsia="Times New Roman" w:hAnsi="Calibri" w:cs="Times New Roman"/>
        </w:rPr>
        <w:t xml:space="preserve"> náklady na služby nezařazené do výše uvedených položek; jedná se např. o náklady na čištění, úklid a ostrahu </w:t>
      </w:r>
      <w:r w:rsidR="004E3B5C" w:rsidRPr="001827A3">
        <w:rPr>
          <w:rFonts w:ascii="Calibri" w:eastAsia="Times New Roman" w:hAnsi="Calibri" w:cs="Times New Roman"/>
        </w:rPr>
        <w:t xml:space="preserve">Vozidel, </w:t>
      </w:r>
      <w:r w:rsidR="00424FBE" w:rsidRPr="001827A3">
        <w:rPr>
          <w:rFonts w:ascii="Calibri" w:eastAsia="Times New Roman" w:hAnsi="Calibri" w:cs="Times New Roman"/>
        </w:rPr>
        <w:t xml:space="preserve">nájemné za pokladny </w:t>
      </w:r>
      <w:r w:rsidR="00156A72" w:rsidRPr="001827A3">
        <w:rPr>
          <w:rFonts w:ascii="Calibri" w:eastAsia="Times New Roman" w:hAnsi="Calibri" w:cs="Times New Roman"/>
        </w:rPr>
        <w:t>od správce železničních stanic</w:t>
      </w:r>
      <w:r w:rsidR="00424FBE" w:rsidRPr="001827A3">
        <w:rPr>
          <w:rFonts w:ascii="Calibri" w:eastAsia="Times New Roman" w:hAnsi="Calibri" w:cs="Times New Roman"/>
        </w:rPr>
        <w:t>, p</w:t>
      </w:r>
      <w:r w:rsidR="00156A72" w:rsidRPr="001827A3">
        <w:rPr>
          <w:rFonts w:ascii="Calibri" w:eastAsia="Times New Roman" w:hAnsi="Calibri" w:cs="Times New Roman"/>
        </w:rPr>
        <w:t>rovize za prodej jízdních dokladů</w:t>
      </w:r>
      <w:r w:rsidR="00424FBE" w:rsidRPr="001827A3">
        <w:rPr>
          <w:rFonts w:ascii="Calibri" w:eastAsia="Times New Roman" w:hAnsi="Calibri" w:cs="Times New Roman"/>
        </w:rPr>
        <w:t xml:space="preserve"> </w:t>
      </w:r>
      <w:r w:rsidR="00156A72" w:rsidRPr="001827A3">
        <w:rPr>
          <w:rFonts w:ascii="Calibri" w:eastAsia="Times New Roman" w:hAnsi="Calibri" w:cs="Times New Roman"/>
        </w:rPr>
        <w:t>externím prodejcem</w:t>
      </w:r>
      <w:r w:rsidR="001827A3" w:rsidRPr="001827A3">
        <w:rPr>
          <w:rFonts w:ascii="Calibri" w:eastAsia="Times New Roman" w:hAnsi="Calibri" w:cs="Times New Roman"/>
        </w:rPr>
        <w:t xml:space="preserve">, převoz peněz, </w:t>
      </w:r>
      <w:r w:rsidR="00E55F55" w:rsidRPr="001827A3">
        <w:rPr>
          <w:rFonts w:ascii="Calibri" w:eastAsia="Times New Roman" w:hAnsi="Calibri" w:cs="Times New Roman"/>
        </w:rPr>
        <w:t>platby za přechodné ubytování provozních zaměstnanc</w:t>
      </w:r>
      <w:bookmarkStart w:id="12" w:name="_GoBack"/>
      <w:bookmarkEnd w:id="12"/>
      <w:r w:rsidR="00E55F55" w:rsidRPr="001827A3">
        <w:rPr>
          <w:rFonts w:ascii="Calibri" w:eastAsia="Times New Roman" w:hAnsi="Calibri" w:cs="Times New Roman"/>
        </w:rPr>
        <w:t xml:space="preserve">ů, </w:t>
      </w:r>
      <w:r w:rsidR="004E3B5C" w:rsidRPr="001827A3">
        <w:rPr>
          <w:rFonts w:ascii="Calibri" w:eastAsia="Times New Roman" w:hAnsi="Calibri" w:cs="Times New Roman"/>
        </w:rPr>
        <w:t>telekomunikační služby, IT služby, marketingové služby</w:t>
      </w:r>
      <w:r w:rsidR="00AB21C8" w:rsidRPr="001827A3">
        <w:rPr>
          <w:rFonts w:ascii="Calibri" w:eastAsia="Times New Roman" w:hAnsi="Calibri" w:cs="Times New Roman"/>
        </w:rPr>
        <w:t>,</w:t>
      </w:r>
      <w:r w:rsidR="00790219" w:rsidRPr="001827A3">
        <w:rPr>
          <w:rFonts w:ascii="Calibri" w:eastAsia="Times New Roman" w:hAnsi="Calibri" w:cs="Times New Roman"/>
        </w:rPr>
        <w:t xml:space="preserve"> právní služby</w:t>
      </w:r>
      <w:r w:rsidR="00275D32">
        <w:rPr>
          <w:rFonts w:ascii="Calibri" w:eastAsia="Times New Roman" w:hAnsi="Calibri" w:cs="Times New Roman"/>
        </w:rPr>
        <w:t xml:space="preserve"> a posudky</w:t>
      </w:r>
      <w:r w:rsidR="00790219" w:rsidRPr="00275D32">
        <w:rPr>
          <w:rFonts w:ascii="Calibri" w:eastAsia="Times New Roman" w:hAnsi="Calibri" w:cs="Times New Roman"/>
        </w:rPr>
        <w:t>,</w:t>
      </w:r>
      <w:r w:rsidR="00AB21C8" w:rsidRPr="00275D32">
        <w:rPr>
          <w:rFonts w:ascii="Calibri" w:eastAsia="Times New Roman" w:hAnsi="Calibri" w:cs="Times New Roman"/>
        </w:rPr>
        <w:t xml:space="preserve"> ostraha objektů, </w:t>
      </w:r>
      <w:r w:rsidR="00790219" w:rsidRPr="00275D32">
        <w:rPr>
          <w:rFonts w:ascii="Calibri" w:eastAsia="Times New Roman" w:hAnsi="Calibri" w:cs="Times New Roman"/>
        </w:rPr>
        <w:t>náhradní autobusová doprava</w:t>
      </w:r>
      <w:r w:rsidR="004E3B5C" w:rsidRPr="00275D32">
        <w:rPr>
          <w:rFonts w:ascii="Calibri" w:eastAsia="Times New Roman" w:hAnsi="Calibri" w:cs="Times New Roman"/>
        </w:rPr>
        <w:t xml:space="preserve"> a další</w:t>
      </w:r>
      <w:r w:rsidR="001827A3" w:rsidRPr="00275D32">
        <w:rPr>
          <w:rFonts w:ascii="Calibri" w:eastAsia="Times New Roman" w:hAnsi="Calibri" w:cs="Times New Roman"/>
        </w:rPr>
        <w:t xml:space="preserve"> daňově uznatelné </w:t>
      </w:r>
      <w:r w:rsidR="00470041">
        <w:rPr>
          <w:rFonts w:ascii="Calibri" w:eastAsia="Times New Roman" w:hAnsi="Calibri" w:cs="Times New Roman"/>
        </w:rPr>
        <w:t xml:space="preserve">služby </w:t>
      </w:r>
      <w:r w:rsidR="001827A3" w:rsidRPr="00470041">
        <w:rPr>
          <w:rFonts w:ascii="Calibri" w:eastAsia="Times New Roman" w:hAnsi="Calibri" w:cs="Times New Roman"/>
        </w:rPr>
        <w:t xml:space="preserve">související se zajištěním </w:t>
      </w:r>
      <w:r w:rsidR="00275D32">
        <w:rPr>
          <w:rFonts w:ascii="Calibri" w:eastAsia="Times New Roman" w:hAnsi="Calibri" w:cs="Times New Roman"/>
        </w:rPr>
        <w:t xml:space="preserve">plnění </w:t>
      </w:r>
      <w:r w:rsidR="00470041">
        <w:rPr>
          <w:rFonts w:ascii="Calibri" w:eastAsia="Times New Roman" w:hAnsi="Calibri" w:cs="Times New Roman"/>
        </w:rPr>
        <w:t>Smlouvy</w:t>
      </w:r>
    </w:p>
    <w:p w14:paraId="5ACAC896" w14:textId="3766E5D9" w:rsidR="002337B2" w:rsidRPr="008C33DB" w:rsidRDefault="00267C0C"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w:t>
      </w:r>
      <w:r w:rsidR="00E32044">
        <w:rPr>
          <w:rFonts w:ascii="Calibri" w:eastAsia="Times New Roman" w:hAnsi="Calibri" w:cs="Times New Roman"/>
          <w:b/>
          <w:i/>
        </w:rPr>
        <w:t>4</w:t>
      </w:r>
      <w:r w:rsidRPr="008C33DB">
        <w:rPr>
          <w:rFonts w:ascii="Calibri" w:eastAsia="Times New Roman" w:hAnsi="Calibri" w:cs="Times New Roman"/>
          <w:b/>
          <w:i/>
        </w:rPr>
        <w:t xml:space="preserve"> </w:t>
      </w:r>
      <w:r w:rsidR="002337B2" w:rsidRPr="008C33DB">
        <w:rPr>
          <w:rFonts w:ascii="Calibri" w:eastAsia="Times New Roman" w:hAnsi="Calibri" w:cs="Times New Roman"/>
          <w:b/>
          <w:i/>
        </w:rPr>
        <w:t>Provozní režie</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r w:rsidR="004E3B5C" w:rsidRPr="004E3B5C">
        <w:rPr>
          <w:rFonts w:ascii="Calibri" w:eastAsia="Times New Roman" w:hAnsi="Calibri" w:cs="Times New Roman"/>
        </w:rPr>
        <w:t>reži</w:t>
      </w:r>
      <w:r w:rsidR="004E3B5C">
        <w:rPr>
          <w:rFonts w:ascii="Calibri" w:eastAsia="Times New Roman" w:hAnsi="Calibri" w:cs="Times New Roman"/>
        </w:rPr>
        <w:t>jní náklady</w:t>
      </w:r>
      <w:r w:rsidR="004E3B5C" w:rsidRPr="004E3B5C">
        <w:rPr>
          <w:rFonts w:ascii="Calibri" w:eastAsia="Times New Roman" w:hAnsi="Calibri" w:cs="Times New Roman"/>
        </w:rPr>
        <w:t xml:space="preserve"> </w:t>
      </w:r>
      <w:r w:rsidR="00F12C72">
        <w:rPr>
          <w:rFonts w:ascii="Calibri" w:eastAsia="Times New Roman" w:hAnsi="Calibri" w:cs="Times New Roman"/>
        </w:rPr>
        <w:t xml:space="preserve">provozního charakteru, nezávislé na výši Objednávky, </w:t>
      </w:r>
      <w:r w:rsidR="004E3B5C" w:rsidRPr="004E3B5C">
        <w:rPr>
          <w:rFonts w:ascii="Calibri" w:eastAsia="Times New Roman" w:hAnsi="Calibri" w:cs="Times New Roman"/>
        </w:rPr>
        <w:t>spojené s</w:t>
      </w:r>
      <w:r w:rsidR="00F12C72">
        <w:rPr>
          <w:rFonts w:ascii="Calibri" w:eastAsia="Times New Roman" w:hAnsi="Calibri" w:cs="Times New Roman"/>
        </w:rPr>
        <w:t> poskytováním Plnění</w:t>
      </w:r>
      <w:r w:rsidR="004E3B5C" w:rsidRPr="004E3B5C">
        <w:rPr>
          <w:rFonts w:ascii="Calibri" w:eastAsia="Times New Roman" w:hAnsi="Calibri" w:cs="Times New Roman"/>
        </w:rPr>
        <w:t xml:space="preserve"> předmětné </w:t>
      </w:r>
      <w:r w:rsidR="004E3B5C">
        <w:rPr>
          <w:rFonts w:ascii="Calibri" w:eastAsia="Times New Roman" w:hAnsi="Calibri" w:cs="Times New Roman"/>
        </w:rPr>
        <w:t>S</w:t>
      </w:r>
      <w:r w:rsidR="004E3B5C" w:rsidRPr="004E3B5C">
        <w:rPr>
          <w:rFonts w:ascii="Calibri" w:eastAsia="Times New Roman" w:hAnsi="Calibri" w:cs="Times New Roman"/>
        </w:rPr>
        <w:t>mlouvy</w:t>
      </w:r>
      <w:r w:rsidR="00F12C72">
        <w:rPr>
          <w:rFonts w:ascii="Calibri" w:eastAsia="Times New Roman" w:hAnsi="Calibri" w:cs="Times New Roman"/>
        </w:rPr>
        <w:t xml:space="preserve">; jedná se např. o </w:t>
      </w:r>
      <w:r w:rsidR="001E73BD">
        <w:rPr>
          <w:rFonts w:ascii="Calibri" w:eastAsia="Times New Roman" w:hAnsi="Calibri" w:cs="Times New Roman"/>
        </w:rPr>
        <w:t xml:space="preserve">paušál za </w:t>
      </w:r>
      <w:r w:rsidR="00F12C72">
        <w:rPr>
          <w:rFonts w:ascii="Calibri" w:eastAsia="Times New Roman" w:hAnsi="Calibri" w:cs="Times New Roman"/>
        </w:rPr>
        <w:t xml:space="preserve">provoz odbavovacího systému či jiných zařízení Dopravce  </w:t>
      </w:r>
    </w:p>
    <w:p w14:paraId="5ACAC897" w14:textId="045A3A3C" w:rsidR="002337B2" w:rsidRPr="008C33DB" w:rsidRDefault="00267C0C" w:rsidP="00F12C72">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w:t>
      </w:r>
      <w:r w:rsidR="00E32044">
        <w:rPr>
          <w:rFonts w:ascii="Calibri" w:eastAsia="Times New Roman" w:hAnsi="Calibri" w:cs="Times New Roman"/>
          <w:b/>
          <w:i/>
        </w:rPr>
        <w:t>5</w:t>
      </w:r>
      <w:r w:rsidRPr="008C33DB">
        <w:rPr>
          <w:rFonts w:ascii="Calibri" w:eastAsia="Times New Roman" w:hAnsi="Calibri" w:cs="Times New Roman"/>
          <w:b/>
          <w:i/>
        </w:rPr>
        <w:t xml:space="preserve"> </w:t>
      </w:r>
      <w:r w:rsidR="002337B2" w:rsidRPr="008C33DB">
        <w:rPr>
          <w:rFonts w:ascii="Calibri" w:eastAsia="Times New Roman" w:hAnsi="Calibri" w:cs="Times New Roman"/>
          <w:b/>
          <w:i/>
        </w:rPr>
        <w:t>Správní režie</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12C72">
        <w:rPr>
          <w:rFonts w:ascii="Calibri" w:eastAsia="Times New Roman" w:hAnsi="Calibri" w:cs="Times New Roman"/>
        </w:rPr>
        <w:t xml:space="preserve"> </w:t>
      </w:r>
      <w:r w:rsidR="00F12C72" w:rsidRPr="00F12C72">
        <w:rPr>
          <w:rFonts w:ascii="Calibri" w:eastAsia="Times New Roman" w:hAnsi="Calibri" w:cs="Times New Roman"/>
        </w:rPr>
        <w:t xml:space="preserve">režijní náklady </w:t>
      </w:r>
      <w:r w:rsidR="00F12C72">
        <w:rPr>
          <w:rFonts w:ascii="Calibri" w:eastAsia="Times New Roman" w:hAnsi="Calibri" w:cs="Times New Roman"/>
        </w:rPr>
        <w:t>správního charakteru, nezávislé na výši Objednávky,</w:t>
      </w:r>
      <w:r w:rsidR="00F12C72" w:rsidRPr="00F12C72">
        <w:rPr>
          <w:rFonts w:ascii="Calibri" w:eastAsia="Times New Roman" w:hAnsi="Calibri" w:cs="Times New Roman"/>
        </w:rPr>
        <w:t xml:space="preserve"> </w:t>
      </w:r>
      <w:r w:rsidR="00F12C72">
        <w:rPr>
          <w:rFonts w:ascii="Calibri" w:eastAsia="Times New Roman" w:hAnsi="Calibri" w:cs="Times New Roman"/>
        </w:rPr>
        <w:t>spojené s řízením a správou S</w:t>
      </w:r>
      <w:r w:rsidR="00F12C72" w:rsidRPr="00F12C72">
        <w:rPr>
          <w:rFonts w:ascii="Calibri" w:eastAsia="Times New Roman" w:hAnsi="Calibri" w:cs="Times New Roman"/>
        </w:rPr>
        <w:t>mlouvy</w:t>
      </w:r>
    </w:p>
    <w:p w14:paraId="5ACAC898"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22</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Zisk</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12C72">
        <w:rPr>
          <w:rFonts w:ascii="Calibri" w:eastAsia="Times New Roman" w:hAnsi="Calibri" w:cs="Times New Roman"/>
        </w:rPr>
        <w:t xml:space="preserve"> kalkulovaný zisk Dopravce z poskytování Plnění dle Smlouvy</w:t>
      </w:r>
    </w:p>
    <w:p w14:paraId="5ACAC899" w14:textId="77777777" w:rsidR="006009DE" w:rsidRDefault="006009DE" w:rsidP="005B38B2">
      <w:pPr>
        <w:spacing w:after="0" w:line="240" w:lineRule="auto"/>
        <w:jc w:val="both"/>
        <w:rPr>
          <w:rFonts w:ascii="Calibri" w:eastAsia="Times New Roman" w:hAnsi="Calibri" w:cs="Times New Roman"/>
          <w:b/>
          <w:i/>
        </w:rPr>
      </w:pPr>
    </w:p>
    <w:p w14:paraId="5ACAC89A" w14:textId="77777777" w:rsidR="00C70D8C" w:rsidRPr="002A28D2" w:rsidRDefault="00C70D8C" w:rsidP="00C70D8C">
      <w:pPr>
        <w:spacing w:after="0" w:line="240" w:lineRule="auto"/>
        <w:jc w:val="both"/>
        <w:rPr>
          <w:rFonts w:ascii="Calibri" w:eastAsia="Times New Roman" w:hAnsi="Calibri" w:cs="Times New Roman"/>
        </w:rPr>
      </w:pPr>
      <w:r>
        <w:rPr>
          <w:rFonts w:ascii="Calibri" w:eastAsia="Times New Roman" w:hAnsi="Calibri" w:cs="Times New Roman"/>
          <w:b/>
          <w:i/>
        </w:rPr>
        <w:t xml:space="preserve">Cena </w:t>
      </w:r>
      <w:r>
        <w:rPr>
          <w:rFonts w:ascii="Calibri" w:eastAsia="Times New Roman" w:hAnsi="Calibri" w:cs="Times New Roman"/>
        </w:rPr>
        <w:t xml:space="preserve">znamená součet Cenotvorných položek pro příslušné období Jízdního řádu. </w:t>
      </w:r>
    </w:p>
    <w:p w14:paraId="5ACAC89B" w14:textId="3F2EEE6C"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rPr>
      </w:pPr>
      <w:r w:rsidRPr="008C33DB">
        <w:rPr>
          <w:rFonts w:ascii="Calibri" w:eastAsia="Times New Roman" w:hAnsi="Calibri" w:cs="Times New Roman"/>
          <w:b/>
          <w:i/>
        </w:rPr>
        <w:t xml:space="preserve">Výchozí </w:t>
      </w:r>
      <w:r>
        <w:rPr>
          <w:rFonts w:ascii="Calibri" w:eastAsia="Times New Roman" w:hAnsi="Calibri" w:cs="Times New Roman"/>
          <w:b/>
          <w:i/>
        </w:rPr>
        <w:t>cena</w:t>
      </w:r>
      <w:r w:rsidRPr="008C33DB">
        <w:rPr>
          <w:rFonts w:ascii="Calibri" w:eastAsia="Times New Roman" w:hAnsi="Calibri" w:cs="Times New Roman"/>
          <w:b/>
          <w:i/>
        </w:rPr>
        <w:t xml:space="preserve"> </w:t>
      </w:r>
      <w:r w:rsidRPr="008C33DB">
        <w:rPr>
          <w:rFonts w:ascii="Calibri" w:eastAsia="Times New Roman" w:hAnsi="Calibri" w:cs="Times New Roman"/>
        </w:rPr>
        <w:t xml:space="preserve">– součet Cenotvorných položek pro daný </w:t>
      </w:r>
      <w:r>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zadaný</w:t>
      </w:r>
      <w:r w:rsidRPr="00E175A0">
        <w:rPr>
          <w:rFonts w:ascii="Calibri" w:eastAsia="Times New Roman" w:hAnsi="Calibri" w:cs="Times New Roman"/>
        </w:rPr>
        <w:t xml:space="preserve"> ve Výchozím finančním modelu.</w:t>
      </w:r>
      <w:r>
        <w:rPr>
          <w:rFonts w:ascii="Calibri" w:eastAsia="Times New Roman" w:hAnsi="Calibri" w:cs="Times New Roman"/>
        </w:rPr>
        <w:t xml:space="preserve"> Udává se v tisících Kč a je pro všechna období Jízdního řádu vztažena k </w:t>
      </w:r>
      <w:r w:rsidRPr="00E175A0">
        <w:rPr>
          <w:rFonts w:ascii="Calibri" w:eastAsia="Times New Roman" w:hAnsi="Calibri" w:cs="Times New Roman"/>
        </w:rPr>
        <w:t xml:space="preserve">cenové úrovni roku </w:t>
      </w:r>
      <w:del w:id="13" w:author="Richard Volín" w:date="2020-06-26T15:05:00Z">
        <w:r w:rsidRPr="00E175A0">
          <w:rPr>
            <w:rFonts w:ascii="Calibri" w:eastAsia="Times New Roman" w:hAnsi="Calibri" w:cs="Times New Roman"/>
          </w:rPr>
          <w:delText>20</w:delText>
        </w:r>
        <w:r w:rsidR="006F7323">
          <w:rPr>
            <w:rFonts w:ascii="Calibri" w:eastAsia="Times New Roman" w:hAnsi="Calibri" w:cs="Times New Roman"/>
          </w:rPr>
          <w:delText>20</w:delText>
        </w:r>
      </w:del>
      <w:ins w:id="14" w:author="Richard Volín" w:date="2020-06-26T15:05:00Z">
        <w:r w:rsidRPr="00E175A0">
          <w:rPr>
            <w:rFonts w:ascii="Calibri" w:eastAsia="Times New Roman" w:hAnsi="Calibri" w:cs="Times New Roman"/>
          </w:rPr>
          <w:t>201</w:t>
        </w:r>
        <w:r w:rsidR="00F82370">
          <w:rPr>
            <w:rFonts w:ascii="Calibri" w:eastAsia="Times New Roman" w:hAnsi="Calibri" w:cs="Times New Roman"/>
          </w:rPr>
          <w:t>9</w:t>
        </w:r>
      </w:ins>
      <w:r w:rsidRPr="00E175A0">
        <w:rPr>
          <w:rFonts w:ascii="Calibri" w:eastAsia="Times New Roman" w:hAnsi="Calibri" w:cs="Times New Roman"/>
        </w:rPr>
        <w:t>.</w:t>
      </w:r>
      <w:r>
        <w:rPr>
          <w:rFonts w:ascii="Calibri" w:eastAsia="Times New Roman" w:hAnsi="Calibri" w:cs="Times New Roman"/>
        </w:rPr>
        <w:t xml:space="preserve"> </w:t>
      </w:r>
    </w:p>
    <w:p w14:paraId="5ACAC89C" w14:textId="77777777"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Výchozí jednotková </w:t>
      </w:r>
      <w:r>
        <w:rPr>
          <w:rFonts w:ascii="Calibri" w:eastAsia="Times New Roman" w:hAnsi="Calibri" w:cs="Times New Roman"/>
          <w:b/>
          <w:i/>
        </w:rPr>
        <w:t>cena</w:t>
      </w:r>
      <w:r w:rsidRPr="008C33DB">
        <w:rPr>
          <w:rFonts w:ascii="Calibri" w:eastAsia="Times New Roman" w:hAnsi="Calibri" w:cs="Times New Roman"/>
          <w:b/>
          <w:i/>
        </w:rPr>
        <w:t xml:space="preserve"> </w:t>
      </w:r>
      <w:r w:rsidRPr="008C33DB">
        <w:rPr>
          <w:rFonts w:ascii="Calibri" w:eastAsia="Times New Roman" w:hAnsi="Calibri" w:cs="Times New Roman"/>
        </w:rPr>
        <w:t xml:space="preserve">–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 </w:t>
      </w:r>
      <w:r>
        <w:t>Udává se v Kč/</w:t>
      </w:r>
      <w:proofErr w:type="spellStart"/>
      <w:r>
        <w:t>vlkm</w:t>
      </w:r>
      <w:proofErr w:type="spellEnd"/>
      <w:r>
        <w:t>.</w:t>
      </w:r>
    </w:p>
    <w:p w14:paraId="5ACAC89D" w14:textId="77777777" w:rsidR="00C70D8C" w:rsidRDefault="00C70D8C" w:rsidP="00C70D8C">
      <w:pPr>
        <w:pStyle w:val="Odstavecseseznamem"/>
        <w:numPr>
          <w:ilvl w:val="0"/>
          <w:numId w:val="6"/>
        </w:numPr>
        <w:spacing w:after="0" w:line="240" w:lineRule="auto"/>
        <w:jc w:val="both"/>
      </w:pPr>
      <w:r w:rsidRPr="008C33DB">
        <w:rPr>
          <w:b/>
          <w:i/>
        </w:rPr>
        <w:t xml:space="preserve">Výchozí jednotková </w:t>
      </w:r>
      <w:r>
        <w:rPr>
          <w:b/>
          <w:i/>
        </w:rPr>
        <w:t>cena</w:t>
      </w:r>
      <w:r w:rsidRPr="008C33DB">
        <w:rPr>
          <w:b/>
          <w:i/>
        </w:rPr>
        <w:t xml:space="preserve"> po úpravě</w:t>
      </w:r>
      <w:r>
        <w:t xml:space="preserve"> –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w:t>
      </w:r>
      <w:r>
        <w:rPr>
          <w:rFonts w:ascii="Calibri" w:eastAsia="Times New Roman" w:hAnsi="Calibri" w:cs="Times New Roman"/>
        </w:rPr>
        <w:t>, který byl</w:t>
      </w:r>
      <w:r w:rsidRPr="008C33DB">
        <w:rPr>
          <w:rFonts w:ascii="Calibri" w:eastAsia="Times New Roman" w:hAnsi="Calibri" w:cs="Times New Roman"/>
        </w:rPr>
        <w:t xml:space="preserve"> </w:t>
      </w:r>
      <w:r>
        <w:rPr>
          <w:rFonts w:ascii="Calibri" w:eastAsia="Times New Roman" w:hAnsi="Calibri" w:cs="Times New Roman"/>
        </w:rPr>
        <w:t>navýšen</w:t>
      </w:r>
      <w:r w:rsidRPr="008C33DB">
        <w:rPr>
          <w:rFonts w:ascii="Calibri" w:eastAsia="Times New Roman" w:hAnsi="Calibri" w:cs="Times New Roman"/>
        </w:rPr>
        <w:t xml:space="preserve"> o 20</w:t>
      </w:r>
      <w:r>
        <w:rPr>
          <w:rFonts w:ascii="Calibri" w:eastAsia="Times New Roman" w:hAnsi="Calibri" w:cs="Times New Roman"/>
        </w:rPr>
        <w:t xml:space="preserve"> </w:t>
      </w:r>
      <w:r w:rsidRPr="008C33DB">
        <w:rPr>
          <w:rFonts w:ascii="Calibri" w:eastAsia="Times New Roman" w:hAnsi="Calibri" w:cs="Times New Roman"/>
        </w:rPr>
        <w:t>%</w:t>
      </w:r>
      <w:r>
        <w:rPr>
          <w:rFonts w:ascii="Calibri" w:eastAsia="Times New Roman" w:hAnsi="Calibri" w:cs="Times New Roman"/>
        </w:rPr>
        <w:t xml:space="preserve">. </w:t>
      </w:r>
      <w:r w:rsidRPr="000F0140">
        <w:rPr>
          <w:rFonts w:ascii="Calibri" w:eastAsia="Times New Roman" w:hAnsi="Calibri" w:cs="Times New Roman"/>
        </w:rPr>
        <w:t xml:space="preserve">Výchozí jednotková </w:t>
      </w:r>
      <w:r>
        <w:rPr>
          <w:rFonts w:ascii="Calibri" w:eastAsia="Times New Roman" w:hAnsi="Calibri" w:cs="Times New Roman"/>
        </w:rPr>
        <w:t>cena</w:t>
      </w:r>
      <w:r w:rsidRPr="000F0140">
        <w:rPr>
          <w:rFonts w:ascii="Calibri" w:eastAsia="Times New Roman" w:hAnsi="Calibri" w:cs="Times New Roman"/>
        </w:rPr>
        <w:t xml:space="preserve"> po úpravě </w:t>
      </w:r>
      <w:r>
        <w:rPr>
          <w:rFonts w:ascii="Calibri" w:eastAsia="Times New Roman" w:hAnsi="Calibri" w:cs="Times New Roman"/>
        </w:rPr>
        <w:t xml:space="preserve">se používá výhradně za účelem výpočtu Nabídkové ceny. </w:t>
      </w:r>
      <w:r>
        <w:t>Udává se v Kč/</w:t>
      </w:r>
      <w:proofErr w:type="spellStart"/>
      <w:r>
        <w:t>vlkm</w:t>
      </w:r>
      <w:proofErr w:type="spellEnd"/>
      <w:r>
        <w:t>.</w:t>
      </w:r>
    </w:p>
    <w:p w14:paraId="5ACAC89E" w14:textId="77777777" w:rsidR="00C70D8C" w:rsidRPr="007C1D09"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8C33DB">
        <w:rPr>
          <w:b/>
          <w:i/>
        </w:rPr>
        <w:t xml:space="preserve">Výchozí jednotková </w:t>
      </w:r>
      <w:r>
        <w:rPr>
          <w:b/>
          <w:i/>
        </w:rPr>
        <w:t>cena</w:t>
      </w:r>
      <w:r w:rsidRPr="008C33DB">
        <w:rPr>
          <w:b/>
          <w:i/>
        </w:rPr>
        <w:t xml:space="preserve"> po přepočtu</w:t>
      </w:r>
      <w:r>
        <w:t xml:space="preserve"> –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přepočtená pevně danými koeficienty</w:t>
      </w:r>
      <w:r w:rsidRPr="008C33DB">
        <w:rPr>
          <w:rFonts w:ascii="Calibri" w:eastAsia="Times New Roman" w:hAnsi="Calibri" w:cs="Times New Roman"/>
        </w:rPr>
        <w:t xml:space="preserve"> u</w:t>
      </w:r>
      <w:r w:rsidR="00056A10">
        <w:rPr>
          <w:rFonts w:ascii="Calibri" w:eastAsia="Times New Roman" w:hAnsi="Calibri" w:cs="Times New Roman"/>
        </w:rPr>
        <w:t> </w:t>
      </w:r>
      <w:r w:rsidRPr="008C33DB">
        <w:rPr>
          <w:rFonts w:ascii="Calibri" w:eastAsia="Times New Roman" w:hAnsi="Calibri" w:cs="Times New Roman"/>
        </w:rPr>
        <w:t xml:space="preserve">vybraných Cenotvorných položek,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 </w:t>
      </w:r>
      <w:r w:rsidRPr="000F0140">
        <w:rPr>
          <w:rFonts w:ascii="Calibri" w:eastAsia="Times New Roman" w:hAnsi="Calibri" w:cs="Times New Roman"/>
        </w:rPr>
        <w:t xml:space="preserve">Výchozí jednotková </w:t>
      </w:r>
      <w:r>
        <w:rPr>
          <w:rFonts w:ascii="Calibri" w:eastAsia="Times New Roman" w:hAnsi="Calibri" w:cs="Times New Roman"/>
        </w:rPr>
        <w:t>cena</w:t>
      </w:r>
      <w:r w:rsidRPr="000F0140">
        <w:rPr>
          <w:rFonts w:ascii="Calibri" w:eastAsia="Times New Roman" w:hAnsi="Calibri" w:cs="Times New Roman"/>
        </w:rPr>
        <w:t xml:space="preserve"> po </w:t>
      </w:r>
      <w:r>
        <w:rPr>
          <w:rFonts w:ascii="Calibri" w:eastAsia="Times New Roman" w:hAnsi="Calibri" w:cs="Times New Roman"/>
        </w:rPr>
        <w:t>přepočtu</w:t>
      </w:r>
      <w:r w:rsidRPr="000F0140">
        <w:rPr>
          <w:rFonts w:ascii="Calibri" w:eastAsia="Times New Roman" w:hAnsi="Calibri" w:cs="Times New Roman"/>
        </w:rPr>
        <w:t xml:space="preserve"> </w:t>
      </w:r>
      <w:r>
        <w:rPr>
          <w:rFonts w:ascii="Calibri" w:eastAsia="Times New Roman" w:hAnsi="Calibri" w:cs="Times New Roman"/>
        </w:rPr>
        <w:t xml:space="preserve">se používá výhradně za účelem výpočtu Nabídkové ceny. </w:t>
      </w:r>
      <w:r>
        <w:t>Udává se v Kč/</w:t>
      </w:r>
      <w:proofErr w:type="spellStart"/>
      <w:r>
        <w:t>vlkm</w:t>
      </w:r>
      <w:proofErr w:type="spellEnd"/>
      <w:r>
        <w:t>.</w:t>
      </w:r>
    </w:p>
    <w:p w14:paraId="5ACAC89F" w14:textId="77777777" w:rsidR="00C70D8C" w:rsidRDefault="00C70D8C" w:rsidP="00C70D8C">
      <w:pPr>
        <w:pStyle w:val="Odstavecseseznamem"/>
        <w:numPr>
          <w:ilvl w:val="0"/>
          <w:numId w:val="6"/>
        </w:numPr>
        <w:spacing w:after="0" w:line="240" w:lineRule="auto"/>
        <w:jc w:val="both"/>
        <w:rPr>
          <w:rFonts w:ascii="Calibri" w:eastAsia="Times New Roman" w:hAnsi="Calibri" w:cs="Times New Roman"/>
          <w:b/>
          <w:i/>
        </w:rPr>
      </w:pPr>
      <w:r>
        <w:rPr>
          <w:rFonts w:ascii="Calibri" w:eastAsia="Times New Roman" w:hAnsi="Calibri" w:cs="Times New Roman"/>
          <w:b/>
          <w:i/>
        </w:rPr>
        <w:t>Aktualizovaná cena</w:t>
      </w:r>
      <w:r w:rsidRPr="007C1D09">
        <w:rPr>
          <w:rFonts w:ascii="Calibri" w:eastAsia="Times New Roman" w:hAnsi="Calibri" w:cs="Times New Roman"/>
        </w:rPr>
        <w:t xml:space="preserve"> –</w:t>
      </w:r>
      <w:r>
        <w:rPr>
          <w:rFonts w:ascii="Calibri" w:eastAsia="Times New Roman" w:hAnsi="Calibri" w:cs="Times New Roman"/>
        </w:rPr>
        <w:t xml:space="preserve"> </w:t>
      </w:r>
      <w:r w:rsidRPr="008C33DB">
        <w:rPr>
          <w:rFonts w:ascii="Calibri" w:eastAsia="Times New Roman" w:hAnsi="Calibri" w:cs="Times New Roman"/>
        </w:rPr>
        <w:t xml:space="preserve">součet Cenotvorných položek pro daný </w:t>
      </w:r>
      <w:r w:rsidR="00FD4EDB">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spočítaných v Aktualizovaném</w:t>
      </w:r>
      <w:r w:rsidRPr="00E175A0">
        <w:rPr>
          <w:rFonts w:ascii="Calibri" w:eastAsia="Times New Roman" w:hAnsi="Calibri" w:cs="Times New Roman"/>
        </w:rPr>
        <w:t xml:space="preserve"> finančním modelu.</w:t>
      </w:r>
      <w:r>
        <w:rPr>
          <w:rFonts w:ascii="Calibri" w:eastAsia="Times New Roman" w:hAnsi="Calibri" w:cs="Times New Roman"/>
        </w:rPr>
        <w:t xml:space="preserve"> Udává se v tisících Kč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 xml:space="preserve">počátku platnosti Jízdního řádu, </w:t>
      </w:r>
      <w:r>
        <w:rPr>
          <w:rFonts w:ascii="Calibri" w:eastAsia="Times New Roman" w:hAnsi="Calibri" w:cs="Times New Roman"/>
        </w:rPr>
        <w:t>pro který byla spočtena</w:t>
      </w:r>
      <w:r w:rsidRPr="00E175A0">
        <w:rPr>
          <w:rFonts w:ascii="Calibri" w:eastAsia="Times New Roman" w:hAnsi="Calibri" w:cs="Times New Roman"/>
        </w:rPr>
        <w:t>.</w:t>
      </w:r>
    </w:p>
    <w:p w14:paraId="5ACAC8A0" w14:textId="77777777" w:rsidR="00C70D8C" w:rsidRDefault="00C70D8C" w:rsidP="00C70D8C">
      <w:pPr>
        <w:pStyle w:val="Odstavecseseznamem"/>
        <w:numPr>
          <w:ilvl w:val="0"/>
          <w:numId w:val="6"/>
        </w:numPr>
        <w:spacing w:after="0" w:line="240" w:lineRule="auto"/>
        <w:jc w:val="both"/>
        <w:rPr>
          <w:rFonts w:ascii="Calibri" w:eastAsia="Times New Roman" w:hAnsi="Calibri" w:cs="Times New Roman"/>
          <w:b/>
          <w:i/>
        </w:rPr>
      </w:pPr>
      <w:r>
        <w:rPr>
          <w:rFonts w:ascii="Calibri" w:eastAsia="Times New Roman" w:hAnsi="Calibri" w:cs="Times New Roman"/>
          <w:b/>
          <w:i/>
        </w:rPr>
        <w:t xml:space="preserve">Objednávková </w:t>
      </w:r>
      <w:r w:rsidR="00FD4EDB">
        <w:rPr>
          <w:rFonts w:ascii="Calibri" w:eastAsia="Times New Roman" w:hAnsi="Calibri" w:cs="Times New Roman"/>
          <w:b/>
          <w:i/>
        </w:rPr>
        <w:t>cena</w:t>
      </w:r>
      <w:r w:rsidRPr="007C1D09">
        <w:rPr>
          <w:rFonts w:ascii="Calibri" w:eastAsia="Times New Roman" w:hAnsi="Calibri" w:cs="Times New Roman"/>
        </w:rPr>
        <w:t xml:space="preserve"> –</w:t>
      </w:r>
      <w:r>
        <w:rPr>
          <w:rFonts w:ascii="Calibri" w:eastAsia="Times New Roman" w:hAnsi="Calibri" w:cs="Times New Roman"/>
        </w:rPr>
        <w:t xml:space="preserve"> </w:t>
      </w:r>
      <w:r w:rsidRPr="008C33DB">
        <w:rPr>
          <w:rFonts w:ascii="Calibri" w:eastAsia="Times New Roman" w:hAnsi="Calibri" w:cs="Times New Roman"/>
        </w:rPr>
        <w:t xml:space="preserve">součet Cenotvorných položek pro daný </w:t>
      </w:r>
      <w:r w:rsidR="00FD4EDB">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spočítaných v Objednávkovém</w:t>
      </w:r>
      <w:r w:rsidRPr="00E175A0">
        <w:rPr>
          <w:rFonts w:ascii="Calibri" w:eastAsia="Times New Roman" w:hAnsi="Calibri" w:cs="Times New Roman"/>
        </w:rPr>
        <w:t xml:space="preserve"> finančním modelu.</w:t>
      </w:r>
      <w:r>
        <w:rPr>
          <w:rFonts w:ascii="Calibri" w:eastAsia="Times New Roman" w:hAnsi="Calibri" w:cs="Times New Roman"/>
        </w:rPr>
        <w:t xml:space="preserve"> Udává se v tisících Kč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 xml:space="preserve">počátku platnosti Jízdního řádu, </w:t>
      </w:r>
      <w:r>
        <w:rPr>
          <w:rFonts w:ascii="Calibri" w:eastAsia="Times New Roman" w:hAnsi="Calibri" w:cs="Times New Roman"/>
        </w:rPr>
        <w:t>pro který byla spočtena</w:t>
      </w:r>
      <w:r w:rsidRPr="00E175A0">
        <w:rPr>
          <w:rFonts w:ascii="Calibri" w:eastAsia="Times New Roman" w:hAnsi="Calibri" w:cs="Times New Roman"/>
        </w:rPr>
        <w:t>.</w:t>
      </w:r>
    </w:p>
    <w:p w14:paraId="5ACAC8A1" w14:textId="77777777"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7C1D09">
        <w:rPr>
          <w:rFonts w:ascii="Calibri" w:eastAsia="Times New Roman" w:hAnsi="Calibri" w:cs="Times New Roman"/>
          <w:b/>
          <w:i/>
        </w:rPr>
        <w:t xml:space="preserve">Skutečná </w:t>
      </w:r>
      <w:r w:rsidR="00FD4EDB">
        <w:rPr>
          <w:rFonts w:ascii="Calibri" w:eastAsia="Times New Roman" w:hAnsi="Calibri" w:cs="Times New Roman"/>
          <w:b/>
          <w:i/>
        </w:rPr>
        <w:t>cena</w:t>
      </w:r>
      <w:r w:rsidRPr="007C1D09">
        <w:rPr>
          <w:rFonts w:ascii="Calibri" w:eastAsia="Times New Roman" w:hAnsi="Calibri" w:cs="Times New Roman"/>
        </w:rPr>
        <w:t xml:space="preserve"> – </w:t>
      </w:r>
      <w:r w:rsidR="00FD4EDB">
        <w:rPr>
          <w:rFonts w:ascii="Calibri" w:eastAsia="Times New Roman" w:hAnsi="Calibri" w:cs="Times New Roman"/>
        </w:rPr>
        <w:t>Objednávková cena</w:t>
      </w:r>
      <w:r>
        <w:rPr>
          <w:rFonts w:ascii="Calibri" w:eastAsia="Times New Roman" w:hAnsi="Calibri" w:cs="Times New Roman"/>
        </w:rPr>
        <w:t xml:space="preserve"> uprav</w:t>
      </w:r>
      <w:r w:rsidR="00FD4EDB">
        <w:rPr>
          <w:rFonts w:ascii="Calibri" w:eastAsia="Times New Roman" w:hAnsi="Calibri" w:cs="Times New Roman"/>
        </w:rPr>
        <w:t>ená na základě Skutečnosti</w:t>
      </w:r>
      <w:r>
        <w:rPr>
          <w:rFonts w:ascii="Calibri" w:eastAsia="Times New Roman" w:hAnsi="Calibri" w:cs="Times New Roman"/>
        </w:rPr>
        <w:t xml:space="preserve"> o finanční ekvivalent </w:t>
      </w:r>
      <w:r w:rsidRPr="005E1D2C">
        <w:rPr>
          <w:rFonts w:ascii="Calibri" w:eastAsia="Times New Roman" w:hAnsi="Calibri" w:cs="Times New Roman"/>
        </w:rPr>
        <w:t>Neuplatniteln</w:t>
      </w:r>
      <w:r>
        <w:rPr>
          <w:rFonts w:ascii="Calibri" w:eastAsia="Times New Roman" w:hAnsi="Calibri" w:cs="Times New Roman"/>
        </w:rPr>
        <w:t>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w:t>
      </w:r>
      <w:r w:rsidRPr="005E1D2C">
        <w:rPr>
          <w:rFonts w:ascii="Calibri" w:eastAsia="Times New Roman" w:hAnsi="Calibri" w:cs="Times New Roman"/>
        </w:rPr>
        <w:t>, Nerealizovan</w:t>
      </w:r>
      <w:r>
        <w:rPr>
          <w:rFonts w:ascii="Calibri" w:eastAsia="Times New Roman" w:hAnsi="Calibri" w:cs="Times New Roman"/>
        </w:rPr>
        <w:t>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w:t>
      </w:r>
      <w:r w:rsidRPr="005E1D2C">
        <w:rPr>
          <w:rFonts w:ascii="Calibri" w:eastAsia="Times New Roman" w:hAnsi="Calibri" w:cs="Times New Roman"/>
        </w:rPr>
        <w:t xml:space="preserve">, </w:t>
      </w:r>
      <w:r>
        <w:rPr>
          <w:rFonts w:ascii="Calibri" w:eastAsia="Times New Roman" w:hAnsi="Calibri" w:cs="Times New Roman"/>
        </w:rPr>
        <w:t>Přidaného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 a</w:t>
      </w:r>
      <w:r w:rsidRPr="005E1D2C">
        <w:rPr>
          <w:rFonts w:ascii="Calibri" w:eastAsia="Times New Roman" w:hAnsi="Calibri" w:cs="Times New Roman"/>
        </w:rPr>
        <w:t xml:space="preserve"> </w:t>
      </w:r>
      <w:r>
        <w:rPr>
          <w:rFonts w:ascii="Calibri" w:eastAsia="Times New Roman" w:hAnsi="Calibri" w:cs="Times New Roman"/>
        </w:rPr>
        <w:t>Záměny řazení jednotek</w:t>
      </w:r>
      <w:r w:rsidRPr="005E1D2C">
        <w:rPr>
          <w:rFonts w:ascii="Calibri" w:eastAsia="Times New Roman" w:hAnsi="Calibri" w:cs="Times New Roman"/>
        </w:rPr>
        <w:t xml:space="preserve"> </w:t>
      </w:r>
      <w:r>
        <w:rPr>
          <w:rFonts w:ascii="Calibri" w:eastAsia="Times New Roman" w:hAnsi="Calibri" w:cs="Times New Roman"/>
        </w:rPr>
        <w:t>dle pravidel Smlouvy</w:t>
      </w:r>
      <w:r w:rsidRPr="005E1D2C">
        <w:rPr>
          <w:rFonts w:ascii="Calibri" w:eastAsia="Times New Roman" w:hAnsi="Calibri" w:cs="Times New Roman"/>
        </w:rPr>
        <w:t>.</w:t>
      </w:r>
      <w:r>
        <w:rPr>
          <w:rFonts w:ascii="Calibri" w:eastAsia="Times New Roman" w:hAnsi="Calibri" w:cs="Times New Roman"/>
        </w:rPr>
        <w:t xml:space="preserve"> </w:t>
      </w:r>
      <w:r w:rsidRPr="008C33DB">
        <w:rPr>
          <w:rFonts w:ascii="Calibri" w:eastAsia="Times New Roman" w:hAnsi="Calibri" w:cs="Times New Roman"/>
        </w:rPr>
        <w:t>Udává se v tisících Kč</w:t>
      </w:r>
      <w:r>
        <w:rPr>
          <w:rFonts w:ascii="Calibri" w:eastAsia="Times New Roman" w:hAnsi="Calibri" w:cs="Times New Roman"/>
        </w:rPr>
        <w:t xml:space="preserve">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počátku platnosti Jízdního řádu</w:t>
      </w:r>
      <w:r>
        <w:rPr>
          <w:rFonts w:ascii="Calibri" w:eastAsia="Times New Roman" w:hAnsi="Calibri" w:cs="Times New Roman"/>
        </w:rPr>
        <w:t>, pro který byla spočtena</w:t>
      </w:r>
      <w:r w:rsidRPr="008C33DB">
        <w:rPr>
          <w:rFonts w:ascii="Calibri" w:eastAsia="Times New Roman" w:hAnsi="Calibri" w:cs="Times New Roman"/>
        </w:rPr>
        <w:t>.</w:t>
      </w:r>
      <w:r>
        <w:rPr>
          <w:rFonts w:ascii="Calibri" w:eastAsia="Times New Roman" w:hAnsi="Calibri" w:cs="Times New Roman"/>
        </w:rPr>
        <w:t xml:space="preserve"> </w:t>
      </w:r>
    </w:p>
    <w:p w14:paraId="5ACAC8A2" w14:textId="77777777" w:rsidR="00C70D8C" w:rsidRDefault="00C70D8C" w:rsidP="00C70D8C">
      <w:pPr>
        <w:spacing w:after="0" w:line="240" w:lineRule="auto"/>
        <w:jc w:val="both"/>
        <w:rPr>
          <w:b/>
          <w:i/>
        </w:rPr>
      </w:pPr>
    </w:p>
    <w:p w14:paraId="5ACAC8A3" w14:textId="77777777" w:rsidR="00C70D8C" w:rsidRDefault="00C70D8C" w:rsidP="00C70D8C">
      <w:pPr>
        <w:spacing w:after="0" w:line="240" w:lineRule="auto"/>
        <w:jc w:val="both"/>
      </w:pPr>
      <w:r w:rsidRPr="006009DE">
        <w:rPr>
          <w:b/>
          <w:i/>
        </w:rPr>
        <w:t>Nabídková cena</w:t>
      </w:r>
      <w:r>
        <w:rPr>
          <w:b/>
          <w:i/>
        </w:rPr>
        <w:t xml:space="preserve"> </w:t>
      </w:r>
      <w:r w:rsidRPr="003D4E17">
        <w:rPr>
          <w:i/>
        </w:rPr>
        <w:t xml:space="preserve">– </w:t>
      </w:r>
      <w:r>
        <w:t xml:space="preserve">vážený průměr Výchozí jednotkové </w:t>
      </w:r>
      <w:r w:rsidR="00FD4EDB">
        <w:t>ceny</w:t>
      </w:r>
      <w:r>
        <w:t xml:space="preserve">, Výchozí jednotkové </w:t>
      </w:r>
      <w:r w:rsidR="00FD4EDB">
        <w:t>ceny</w:t>
      </w:r>
      <w:r>
        <w:t xml:space="preserve"> po úpravě a Výchozí jednotkové </w:t>
      </w:r>
      <w:r w:rsidR="00FD4EDB">
        <w:t>ceny</w:t>
      </w:r>
      <w:r>
        <w:t xml:space="preserve"> po přepočtu, které byly spočteny jako aritmetické průměry Cenotvorných položek Výchozího finančního modelu za </w:t>
      </w:r>
      <w:r>
        <w:rPr>
          <w:rFonts w:ascii="Calibri" w:eastAsia="Times New Roman" w:hAnsi="Calibri" w:cs="Times New Roman"/>
        </w:rPr>
        <w:t>Dobu plnění</w:t>
      </w:r>
      <w:r>
        <w:t>. Váhy pro výpočet váženého průměru jsou určeny Zadávací dokumentací. Udává se v Kč/</w:t>
      </w:r>
      <w:proofErr w:type="spellStart"/>
      <w:r>
        <w:t>vlkm</w:t>
      </w:r>
      <w:proofErr w:type="spellEnd"/>
      <w:r>
        <w:t>.</w:t>
      </w:r>
    </w:p>
    <w:p w14:paraId="5ACAC8A4" w14:textId="77777777" w:rsidR="00C70D8C" w:rsidRDefault="00C70D8C" w:rsidP="00C70D8C">
      <w:pPr>
        <w:spacing w:after="0" w:line="240" w:lineRule="auto"/>
        <w:jc w:val="both"/>
        <w:rPr>
          <w:rFonts w:ascii="Calibri" w:eastAsia="Times New Roman" w:hAnsi="Calibri" w:cs="Times New Roman"/>
          <w:b/>
          <w:i/>
        </w:rPr>
      </w:pPr>
    </w:p>
    <w:p w14:paraId="5ACAC8A5" w14:textId="77777777" w:rsidR="00FD4EDB" w:rsidRPr="0050305A" w:rsidRDefault="00FD4EDB" w:rsidP="0050305A">
      <w:pPr>
        <w:spacing w:after="0" w:line="240" w:lineRule="auto"/>
        <w:jc w:val="both"/>
        <w:rPr>
          <w:rFonts w:ascii="Calibri" w:eastAsia="Times New Roman" w:hAnsi="Calibri" w:cs="Times New Roman"/>
          <w:b/>
          <w:i/>
        </w:rPr>
      </w:pPr>
      <w:r w:rsidRPr="0050305A">
        <w:rPr>
          <w:rFonts w:ascii="Calibri" w:eastAsia="Times New Roman" w:hAnsi="Calibri" w:cs="Times New Roman"/>
          <w:b/>
          <w:i/>
        </w:rPr>
        <w:t>Skutečné tržby</w:t>
      </w:r>
      <w:r w:rsidRPr="0050305A">
        <w:rPr>
          <w:rFonts w:ascii="Calibri" w:eastAsia="Times New Roman" w:hAnsi="Calibri" w:cs="Times New Roman"/>
        </w:rPr>
        <w:t xml:space="preserve"> – </w:t>
      </w:r>
      <w:r w:rsidR="00AA60E2" w:rsidRPr="0050305A">
        <w:rPr>
          <w:rFonts w:ascii="Calibri" w:eastAsia="Times New Roman" w:hAnsi="Calibri" w:cs="Times New Roman"/>
        </w:rPr>
        <w:t>skutečný výnos z poskytování Plnění</w:t>
      </w:r>
      <w:r w:rsidR="007E6C80">
        <w:rPr>
          <w:rFonts w:ascii="Calibri" w:eastAsia="Times New Roman" w:hAnsi="Calibri" w:cs="Times New Roman"/>
        </w:rPr>
        <w:t xml:space="preserve"> náležející Dopravci</w:t>
      </w:r>
      <w:r w:rsidR="00AA60E2" w:rsidRPr="0050305A">
        <w:rPr>
          <w:rFonts w:ascii="Calibri" w:eastAsia="Times New Roman" w:hAnsi="Calibri" w:cs="Times New Roman"/>
        </w:rPr>
        <w:t>, získaný zpětným vyúčtováním Skutečnosti</w:t>
      </w:r>
      <w:r w:rsidR="007260EA">
        <w:rPr>
          <w:rFonts w:ascii="Calibri" w:eastAsia="Times New Roman" w:hAnsi="Calibri" w:cs="Times New Roman"/>
        </w:rPr>
        <w:t>, včetně provedeného zúčtování tržeb v rámci IDP</w:t>
      </w:r>
      <w:r w:rsidR="00AA60E2" w:rsidRPr="0050305A">
        <w:rPr>
          <w:rFonts w:ascii="Calibri" w:eastAsia="Times New Roman" w:hAnsi="Calibri" w:cs="Times New Roman"/>
        </w:rPr>
        <w:t>.</w:t>
      </w:r>
      <w:r w:rsidR="0094158C">
        <w:rPr>
          <w:rFonts w:ascii="Calibri" w:eastAsia="Times New Roman" w:hAnsi="Calibri" w:cs="Times New Roman"/>
        </w:rPr>
        <w:t xml:space="preserve"> Do Skutečných tržeb náleží i veškeré dotace a další platby vztahující se k vydaným jízdenkám.</w:t>
      </w:r>
      <w:r w:rsidRPr="0050305A">
        <w:rPr>
          <w:rFonts w:ascii="Calibri" w:eastAsia="Times New Roman" w:hAnsi="Calibri" w:cs="Times New Roman"/>
        </w:rPr>
        <w:t xml:space="preserve"> Udáv</w:t>
      </w:r>
      <w:r w:rsidR="00AA60E2" w:rsidRPr="0050305A">
        <w:rPr>
          <w:rFonts w:ascii="Calibri" w:eastAsia="Times New Roman" w:hAnsi="Calibri" w:cs="Times New Roman"/>
        </w:rPr>
        <w:t>ají</w:t>
      </w:r>
      <w:r w:rsidRPr="0050305A">
        <w:rPr>
          <w:rFonts w:ascii="Calibri" w:eastAsia="Times New Roman" w:hAnsi="Calibri" w:cs="Times New Roman"/>
        </w:rPr>
        <w:t xml:space="preserve"> se v tisících Kč a j</w:t>
      </w:r>
      <w:r w:rsidR="00AA60E2" w:rsidRPr="0050305A">
        <w:rPr>
          <w:rFonts w:ascii="Calibri" w:eastAsia="Times New Roman" w:hAnsi="Calibri" w:cs="Times New Roman"/>
        </w:rPr>
        <w:t>sou</w:t>
      </w:r>
      <w:r w:rsidRPr="0050305A">
        <w:rPr>
          <w:rFonts w:ascii="Calibri" w:eastAsia="Times New Roman" w:hAnsi="Calibri" w:cs="Times New Roman"/>
        </w:rPr>
        <w:t xml:space="preserve"> vždy vztažen</w:t>
      </w:r>
      <w:r w:rsidR="00AA60E2" w:rsidRPr="0050305A">
        <w:rPr>
          <w:rFonts w:ascii="Calibri" w:eastAsia="Times New Roman" w:hAnsi="Calibri" w:cs="Times New Roman"/>
        </w:rPr>
        <w:t>y</w:t>
      </w:r>
      <w:r w:rsidRPr="0050305A">
        <w:rPr>
          <w:rFonts w:ascii="Calibri" w:eastAsia="Times New Roman" w:hAnsi="Calibri" w:cs="Times New Roman"/>
        </w:rPr>
        <w:t xml:space="preserve"> k cenové úrovni počátku platnosti Jízdního řádu, pro který byl</w:t>
      </w:r>
      <w:r w:rsidR="00AA60E2" w:rsidRPr="0050305A">
        <w:rPr>
          <w:rFonts w:ascii="Calibri" w:eastAsia="Times New Roman" w:hAnsi="Calibri" w:cs="Times New Roman"/>
        </w:rPr>
        <w:t>y</w:t>
      </w:r>
      <w:r w:rsidRPr="0050305A">
        <w:rPr>
          <w:rFonts w:ascii="Calibri" w:eastAsia="Times New Roman" w:hAnsi="Calibri" w:cs="Times New Roman"/>
        </w:rPr>
        <w:t xml:space="preserve"> spočten</w:t>
      </w:r>
      <w:r w:rsidR="00AA60E2" w:rsidRPr="0050305A">
        <w:rPr>
          <w:rFonts w:ascii="Calibri" w:eastAsia="Times New Roman" w:hAnsi="Calibri" w:cs="Times New Roman"/>
        </w:rPr>
        <w:t>y</w:t>
      </w:r>
      <w:r w:rsidRPr="0050305A">
        <w:rPr>
          <w:rFonts w:ascii="Calibri" w:eastAsia="Times New Roman" w:hAnsi="Calibri" w:cs="Times New Roman"/>
        </w:rPr>
        <w:t>.</w:t>
      </w:r>
    </w:p>
    <w:p w14:paraId="5ACAC8A6" w14:textId="77777777" w:rsidR="00FD4EDB" w:rsidRDefault="00FD4EDB" w:rsidP="008C33DB">
      <w:pPr>
        <w:spacing w:after="0" w:line="240" w:lineRule="auto"/>
        <w:jc w:val="both"/>
        <w:rPr>
          <w:rFonts w:ascii="Calibri" w:eastAsia="Times New Roman" w:hAnsi="Calibri" w:cs="Times New Roman"/>
          <w:b/>
          <w:i/>
        </w:rPr>
      </w:pPr>
    </w:p>
    <w:p w14:paraId="5ACAC8A7" w14:textId="77777777" w:rsidR="007C1D09" w:rsidRDefault="007C1D09" w:rsidP="0050305A">
      <w:pPr>
        <w:spacing w:after="0" w:line="240" w:lineRule="auto"/>
        <w:jc w:val="both"/>
        <w:rPr>
          <w:rFonts w:ascii="Calibri" w:eastAsia="Times New Roman" w:hAnsi="Calibri" w:cs="Times New Roman"/>
        </w:rPr>
      </w:pPr>
      <w:r w:rsidRPr="0050305A">
        <w:rPr>
          <w:rFonts w:ascii="Calibri" w:eastAsia="Times New Roman" w:hAnsi="Calibri" w:cs="Times New Roman"/>
          <w:b/>
          <w:i/>
        </w:rPr>
        <w:t>Skutečná kompenzace</w:t>
      </w:r>
      <w:r w:rsidRPr="0050305A">
        <w:rPr>
          <w:rFonts w:ascii="Calibri" w:eastAsia="Times New Roman" w:hAnsi="Calibri" w:cs="Times New Roman"/>
        </w:rPr>
        <w:t xml:space="preserve"> –</w:t>
      </w:r>
      <w:r w:rsidR="007260EA">
        <w:rPr>
          <w:rFonts w:ascii="Calibri" w:eastAsia="Times New Roman" w:hAnsi="Calibri" w:cs="Times New Roman"/>
        </w:rPr>
        <w:t xml:space="preserve"> kompenzace</w:t>
      </w:r>
      <w:r w:rsidR="007260EA" w:rsidRPr="00784082">
        <w:rPr>
          <w:rFonts w:ascii="Calibri" w:eastAsia="Times New Roman" w:hAnsi="Calibri" w:cs="Times New Roman"/>
        </w:rPr>
        <w:t xml:space="preserve"> dle § 23 </w:t>
      </w:r>
      <w:proofErr w:type="spellStart"/>
      <w:r w:rsidR="007260EA" w:rsidRPr="00784082">
        <w:rPr>
          <w:rFonts w:ascii="Calibri" w:eastAsia="Times New Roman" w:hAnsi="Calibri" w:cs="Times New Roman"/>
        </w:rPr>
        <w:t>ZoVS</w:t>
      </w:r>
      <w:proofErr w:type="spellEnd"/>
      <w:r w:rsidR="00F50BB1" w:rsidRPr="0050305A">
        <w:rPr>
          <w:rFonts w:ascii="Calibri" w:eastAsia="Times New Roman" w:hAnsi="Calibri" w:cs="Times New Roman"/>
        </w:rPr>
        <w:t xml:space="preserve">, k jejíž úhradě se Objednatel </w:t>
      </w:r>
      <w:r w:rsidR="007E6C80" w:rsidRPr="0050305A">
        <w:rPr>
          <w:rFonts w:ascii="Calibri" w:eastAsia="Times New Roman" w:hAnsi="Calibri" w:cs="Times New Roman"/>
        </w:rPr>
        <w:t xml:space="preserve">Dopravci </w:t>
      </w:r>
      <w:r w:rsidR="00F50BB1" w:rsidRPr="0050305A">
        <w:rPr>
          <w:rFonts w:ascii="Calibri" w:eastAsia="Times New Roman" w:hAnsi="Calibri" w:cs="Times New Roman"/>
        </w:rPr>
        <w:t xml:space="preserve">zavazuje </w:t>
      </w:r>
      <w:r w:rsidR="007E6C80" w:rsidRPr="0050305A">
        <w:rPr>
          <w:rFonts w:ascii="Calibri" w:eastAsia="Times New Roman" w:hAnsi="Calibri" w:cs="Times New Roman"/>
        </w:rPr>
        <w:t xml:space="preserve">za poskytování Plnění </w:t>
      </w:r>
      <w:r w:rsidR="00F50BB1" w:rsidRPr="0050305A">
        <w:rPr>
          <w:rFonts w:ascii="Calibri" w:eastAsia="Times New Roman" w:hAnsi="Calibri" w:cs="Times New Roman"/>
        </w:rPr>
        <w:t>na základě Smlouvy</w:t>
      </w:r>
      <w:r w:rsidR="005E1D2C" w:rsidRPr="0050305A">
        <w:rPr>
          <w:rFonts w:ascii="Calibri" w:eastAsia="Times New Roman" w:hAnsi="Calibri" w:cs="Times New Roman"/>
        </w:rPr>
        <w:t xml:space="preserve">. Skutečná kompenzace je vypočtena </w:t>
      </w:r>
      <w:r w:rsidR="00AA60E2" w:rsidRPr="0050305A">
        <w:rPr>
          <w:rFonts w:ascii="Calibri" w:eastAsia="Times New Roman" w:hAnsi="Calibri" w:cs="Times New Roman"/>
        </w:rPr>
        <w:t>jako rozdíl Skutečné ceny a Skutečných tržeb</w:t>
      </w:r>
      <w:r w:rsidR="007260EA">
        <w:rPr>
          <w:rFonts w:ascii="Calibri" w:eastAsia="Times New Roman" w:hAnsi="Calibri" w:cs="Times New Roman"/>
        </w:rPr>
        <w:t>; v</w:t>
      </w:r>
      <w:r w:rsidR="007E6C80">
        <w:rPr>
          <w:rFonts w:ascii="Calibri" w:eastAsia="Times New Roman" w:hAnsi="Calibri" w:cs="Times New Roman"/>
        </w:rPr>
        <w:t xml:space="preserve">e smyslu vyúčtování záloh je </w:t>
      </w:r>
      <w:r w:rsidR="007260EA">
        <w:rPr>
          <w:rFonts w:ascii="Calibri" w:eastAsia="Times New Roman" w:hAnsi="Calibri" w:cs="Times New Roman"/>
        </w:rPr>
        <w:t>vypočtena jako</w:t>
      </w:r>
      <w:r w:rsidR="007E6C80">
        <w:rPr>
          <w:rFonts w:ascii="Calibri" w:eastAsia="Times New Roman" w:hAnsi="Calibri" w:cs="Times New Roman"/>
        </w:rPr>
        <w:t xml:space="preserve"> souč</w:t>
      </w:r>
      <w:r w:rsidR="007260EA">
        <w:rPr>
          <w:rFonts w:ascii="Calibri" w:eastAsia="Times New Roman" w:hAnsi="Calibri" w:cs="Times New Roman"/>
        </w:rPr>
        <w:t>e</w:t>
      </w:r>
      <w:r w:rsidR="007E6C80">
        <w:rPr>
          <w:rFonts w:ascii="Calibri" w:eastAsia="Times New Roman" w:hAnsi="Calibri" w:cs="Times New Roman"/>
        </w:rPr>
        <w:t>t Záloh kompenzace a Doplatku kompenzace.</w:t>
      </w:r>
      <w:r w:rsidR="007260EA">
        <w:rPr>
          <w:rFonts w:ascii="Calibri" w:eastAsia="Times New Roman" w:hAnsi="Calibri" w:cs="Times New Roman"/>
        </w:rPr>
        <w:t xml:space="preserve"> Skutečná kompenzace se u</w:t>
      </w:r>
      <w:r w:rsidR="007260EA" w:rsidRPr="00CF29B5">
        <w:rPr>
          <w:rFonts w:ascii="Calibri" w:eastAsia="Times New Roman" w:hAnsi="Calibri" w:cs="Times New Roman"/>
        </w:rPr>
        <w:t>dává v tisících Kč a je vždy vztažena k cenové úrovni počátku platnosti Jízdního řádu, pro který byla spočtena.</w:t>
      </w:r>
    </w:p>
    <w:p w14:paraId="5ACAC8A8" w14:textId="77777777" w:rsidR="007260EA" w:rsidRDefault="007260EA" w:rsidP="0050305A">
      <w:pPr>
        <w:spacing w:after="0" w:line="240" w:lineRule="auto"/>
        <w:jc w:val="both"/>
        <w:rPr>
          <w:rFonts w:ascii="Calibri" w:eastAsia="Times New Roman" w:hAnsi="Calibri" w:cs="Times New Roman"/>
          <w:b/>
          <w:i/>
        </w:rPr>
      </w:pPr>
    </w:p>
    <w:p w14:paraId="5ACAC8A9" w14:textId="77777777" w:rsidR="007260EA" w:rsidRDefault="007260EA" w:rsidP="0050305A">
      <w:pPr>
        <w:spacing w:after="0" w:line="240" w:lineRule="auto"/>
        <w:jc w:val="both"/>
        <w:rPr>
          <w:rFonts w:ascii="Calibri" w:eastAsia="Times New Roman" w:hAnsi="Calibri" w:cs="Times New Roman"/>
        </w:rPr>
      </w:pPr>
      <w:r>
        <w:rPr>
          <w:rFonts w:ascii="Calibri" w:eastAsia="Times New Roman" w:hAnsi="Calibri" w:cs="Times New Roman"/>
          <w:b/>
          <w:i/>
        </w:rPr>
        <w:t xml:space="preserve">Záloha kompenzace </w:t>
      </w:r>
      <w:r w:rsidRPr="00CF29B5">
        <w:rPr>
          <w:rFonts w:ascii="Calibri" w:eastAsia="Times New Roman" w:hAnsi="Calibri" w:cs="Times New Roman"/>
        </w:rPr>
        <w:t>–</w:t>
      </w:r>
      <w:r>
        <w:rPr>
          <w:rFonts w:ascii="Calibri" w:eastAsia="Times New Roman" w:hAnsi="Calibri" w:cs="Times New Roman"/>
        </w:rPr>
        <w:t xml:space="preserve"> rozdíl Objednávkové ceny a Skutečných tržeb, vyplácený v měsíčním ekvivalentu Dopravci jako záloha na Skutečnou kompenzaci, k jejímuž vyúčtování dochází po skončení období Jízdního řádu.</w:t>
      </w:r>
    </w:p>
    <w:p w14:paraId="5ACAC8AA" w14:textId="77777777" w:rsidR="007260EA" w:rsidRDefault="007260EA" w:rsidP="0050305A">
      <w:pPr>
        <w:spacing w:after="0" w:line="240" w:lineRule="auto"/>
        <w:jc w:val="both"/>
        <w:rPr>
          <w:rFonts w:ascii="Calibri" w:eastAsia="Times New Roman" w:hAnsi="Calibri" w:cs="Times New Roman"/>
        </w:rPr>
      </w:pPr>
    </w:p>
    <w:p w14:paraId="5ACAC8AB" w14:textId="77777777" w:rsidR="007260EA" w:rsidRPr="0050305A" w:rsidRDefault="007260EA" w:rsidP="0050305A">
      <w:pPr>
        <w:spacing w:after="0" w:line="240" w:lineRule="auto"/>
        <w:jc w:val="both"/>
        <w:rPr>
          <w:rFonts w:ascii="Calibri" w:eastAsia="Times New Roman" w:hAnsi="Calibri" w:cs="Times New Roman"/>
          <w:b/>
          <w:i/>
        </w:rPr>
      </w:pPr>
      <w:r w:rsidRPr="0050305A">
        <w:rPr>
          <w:rFonts w:ascii="Calibri" w:eastAsia="Times New Roman" w:hAnsi="Calibri" w:cs="Times New Roman"/>
          <w:b/>
          <w:i/>
        </w:rPr>
        <w:t>Doplatek kompenzace</w:t>
      </w:r>
      <w:r>
        <w:rPr>
          <w:rFonts w:ascii="Calibri" w:eastAsia="Times New Roman" w:hAnsi="Calibri" w:cs="Times New Roman"/>
        </w:rPr>
        <w:t xml:space="preserve"> – rozdíl Skutečné kompenzace a Záloh kompenzace; </w:t>
      </w:r>
      <w:r w:rsidRPr="007260EA">
        <w:rPr>
          <w:rFonts w:ascii="Calibri" w:eastAsia="Times New Roman" w:hAnsi="Calibri" w:cs="Times New Roman"/>
        </w:rPr>
        <w:t xml:space="preserve">Dopravci </w:t>
      </w:r>
      <w:r>
        <w:rPr>
          <w:rFonts w:ascii="Calibri" w:eastAsia="Times New Roman" w:hAnsi="Calibri" w:cs="Times New Roman"/>
        </w:rPr>
        <w:t>náleží</w:t>
      </w:r>
      <w:r w:rsidR="0050305A">
        <w:rPr>
          <w:rFonts w:ascii="Calibri" w:eastAsia="Times New Roman" w:hAnsi="Calibri" w:cs="Times New Roman"/>
        </w:rPr>
        <w:t>,</w:t>
      </w:r>
      <w:r>
        <w:rPr>
          <w:rFonts w:ascii="Calibri" w:eastAsia="Times New Roman" w:hAnsi="Calibri" w:cs="Times New Roman"/>
        </w:rPr>
        <w:t xml:space="preserve"> </w:t>
      </w:r>
      <w:r w:rsidRPr="007260EA">
        <w:rPr>
          <w:rFonts w:ascii="Calibri" w:eastAsia="Times New Roman" w:hAnsi="Calibri" w:cs="Times New Roman"/>
        </w:rPr>
        <w:t>vyjde-li Doplatek kompenzace s kladným znaménkem</w:t>
      </w:r>
      <w:r>
        <w:rPr>
          <w:rFonts w:ascii="Calibri" w:eastAsia="Times New Roman" w:hAnsi="Calibri" w:cs="Times New Roman"/>
        </w:rPr>
        <w:t>, Objednateli náleží</w:t>
      </w:r>
      <w:r w:rsidR="0050305A">
        <w:rPr>
          <w:rFonts w:ascii="Calibri" w:eastAsia="Times New Roman" w:hAnsi="Calibri" w:cs="Times New Roman"/>
        </w:rPr>
        <w:t>,</w:t>
      </w:r>
      <w:r>
        <w:rPr>
          <w:rFonts w:ascii="Calibri" w:eastAsia="Times New Roman" w:hAnsi="Calibri" w:cs="Times New Roman"/>
        </w:rPr>
        <w:t xml:space="preserve"> </w:t>
      </w:r>
      <w:r w:rsidRPr="007260EA">
        <w:rPr>
          <w:rFonts w:ascii="Calibri" w:eastAsia="Times New Roman" w:hAnsi="Calibri" w:cs="Times New Roman"/>
        </w:rPr>
        <w:t>vyjde-li Doplatek kompenzace se záporným znaménkem.</w:t>
      </w:r>
    </w:p>
    <w:p w14:paraId="5ACAC8AC" w14:textId="77777777" w:rsidR="005E1D2C" w:rsidRDefault="005E1D2C" w:rsidP="005B38B2">
      <w:pPr>
        <w:spacing w:after="0" w:line="240" w:lineRule="auto"/>
        <w:jc w:val="both"/>
        <w:rPr>
          <w:b/>
          <w:i/>
        </w:rPr>
      </w:pPr>
    </w:p>
    <w:p w14:paraId="5ACAC8AD" w14:textId="77777777" w:rsidR="009A1481" w:rsidRDefault="009A1481" w:rsidP="00F34812">
      <w:pPr>
        <w:spacing w:after="0" w:line="240" w:lineRule="auto"/>
        <w:jc w:val="both"/>
        <w:rPr>
          <w:rFonts w:ascii="Calibri" w:eastAsia="Times New Roman" w:hAnsi="Calibri" w:cs="Times New Roman"/>
          <w:b/>
          <w:i/>
        </w:rPr>
      </w:pPr>
      <w:r>
        <w:rPr>
          <w:rFonts w:ascii="Calibri" w:eastAsia="Times New Roman" w:hAnsi="Calibri" w:cs="Times New Roman"/>
          <w:b/>
          <w:i/>
        </w:rPr>
        <w:t>Index</w:t>
      </w:r>
      <w:r>
        <w:rPr>
          <w:b/>
          <w:i/>
        </w:rPr>
        <w:t xml:space="preserve"> </w:t>
      </w:r>
      <w:r w:rsidRPr="0034288C">
        <w:t>– statistický ukazatel, přiřazený ke</w:t>
      </w:r>
      <w:r w:rsidR="0034288C">
        <w:t xml:space="preserve"> každé Cenotvorné položce, aby </w:t>
      </w:r>
      <w:r w:rsidR="00192326">
        <w:t xml:space="preserve">vystihoval </w:t>
      </w:r>
      <w:r w:rsidR="0034288C">
        <w:t>její meziroční změnu na základě vývoje cen na trhu. Index je zjišťován z veřejně publikovaný</w:t>
      </w:r>
      <w:r w:rsidR="007E4C0C">
        <w:t>ch dat pro daný rok v termínu a </w:t>
      </w:r>
      <w:r w:rsidR="0034288C">
        <w:t xml:space="preserve">specifikaci určených v pravidlech Smlouvy. Pro některé Cenotvorné položky může Objednatel zvolit výpočet bez Indexu, kdy </w:t>
      </w:r>
      <w:r w:rsidR="00675643">
        <w:t>se Cenotvorné položky Výchozího finančního modelu již dále nevalorizují</w:t>
      </w:r>
      <w:r w:rsidR="0034288C">
        <w:t xml:space="preserve">.  </w:t>
      </w:r>
      <w:r w:rsidRPr="003D4E17">
        <w:rPr>
          <w:i/>
        </w:rPr>
        <w:t xml:space="preserve"> </w:t>
      </w:r>
      <w:r>
        <w:rPr>
          <w:rFonts w:ascii="Calibri" w:eastAsia="Times New Roman" w:hAnsi="Calibri" w:cs="Times New Roman"/>
          <w:b/>
          <w:i/>
        </w:rPr>
        <w:t xml:space="preserve"> </w:t>
      </w:r>
    </w:p>
    <w:p w14:paraId="5ACAC8AE" w14:textId="77777777" w:rsidR="00DD5E5D" w:rsidRDefault="00DD5E5D" w:rsidP="00F34812">
      <w:pPr>
        <w:spacing w:after="0" w:line="240" w:lineRule="auto"/>
        <w:jc w:val="both"/>
        <w:rPr>
          <w:rFonts w:ascii="Calibri" w:eastAsia="Times New Roman" w:hAnsi="Calibri" w:cs="Times New Roman"/>
          <w:b/>
          <w:i/>
        </w:rPr>
      </w:pPr>
    </w:p>
    <w:p w14:paraId="5ACAC8AF" w14:textId="77777777" w:rsidR="00DD5E5D" w:rsidRDefault="00DD5E5D" w:rsidP="00F34812">
      <w:pPr>
        <w:spacing w:after="0" w:line="240" w:lineRule="auto"/>
        <w:jc w:val="both"/>
        <w:rPr>
          <w:rFonts w:ascii="Calibri" w:eastAsia="Times New Roman" w:hAnsi="Calibri" w:cs="Times New Roman"/>
          <w:b/>
          <w:i/>
        </w:rPr>
      </w:pPr>
      <w:r w:rsidRPr="0003676E">
        <w:rPr>
          <w:rFonts w:ascii="Calibri" w:eastAsia="Times New Roman" w:hAnsi="Calibri" w:cs="Times New Roman"/>
          <w:b/>
          <w:i/>
        </w:rPr>
        <w:t>Cenová úroveň</w:t>
      </w:r>
      <w:r>
        <w:rPr>
          <w:rFonts w:ascii="Calibri" w:eastAsia="Times New Roman" w:hAnsi="Calibri" w:cs="Times New Roman"/>
        </w:rPr>
        <w:t xml:space="preserve"> – soubor Indexů sloužících k přepočtu položek z Výchozího finančního modelu pro příslušné období </w:t>
      </w:r>
      <w:r w:rsidRPr="00B44429">
        <w:rPr>
          <w:rFonts w:ascii="Calibri" w:eastAsia="Times New Roman" w:hAnsi="Calibri" w:cs="Times New Roman"/>
        </w:rPr>
        <w:t xml:space="preserve">platnosti Jízdního řádu </w:t>
      </w:r>
      <w:r>
        <w:rPr>
          <w:rFonts w:ascii="Calibri" w:eastAsia="Times New Roman" w:hAnsi="Calibri" w:cs="Times New Roman"/>
        </w:rPr>
        <w:t>podle pravidel Smlouvy; vzhledem k charakteru Indexů a jejich časovému zpoždění proti realitě nemusí odpovídat skutečné cenové úrovni daného období.</w:t>
      </w:r>
    </w:p>
    <w:p w14:paraId="5ACAC8B0" w14:textId="77777777" w:rsidR="009A1481" w:rsidRPr="008C5BF6" w:rsidRDefault="009A1481" w:rsidP="00F34812">
      <w:pPr>
        <w:spacing w:after="0" w:line="240" w:lineRule="auto"/>
        <w:jc w:val="both"/>
        <w:rPr>
          <w:rFonts w:ascii="Calibri" w:eastAsia="Times New Roman" w:hAnsi="Calibri" w:cs="Times New Roman"/>
        </w:rPr>
      </w:pPr>
    </w:p>
    <w:p w14:paraId="5ACAC8B1" w14:textId="358490E4" w:rsidR="0004305C" w:rsidRDefault="0004305C" w:rsidP="00F34812">
      <w:pPr>
        <w:spacing w:after="0" w:line="240" w:lineRule="auto"/>
        <w:jc w:val="both"/>
        <w:rPr>
          <w:rFonts w:ascii="Calibri" w:eastAsia="Times New Roman" w:hAnsi="Calibri" w:cs="Times New Roman"/>
        </w:rPr>
      </w:pPr>
      <w:r w:rsidRPr="00F34812">
        <w:rPr>
          <w:rFonts w:ascii="Calibri" w:eastAsia="Times New Roman" w:hAnsi="Calibri" w:cs="Times New Roman"/>
          <w:b/>
          <w:i/>
        </w:rPr>
        <w:t>Link</w:t>
      </w:r>
      <w:r>
        <w:rPr>
          <w:rFonts w:ascii="Calibri" w:eastAsia="Times New Roman" w:hAnsi="Calibri" w:cs="Times New Roman"/>
          <w:b/>
          <w:i/>
        </w:rPr>
        <w:t>y</w:t>
      </w:r>
      <w:r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34812">
        <w:rPr>
          <w:rFonts w:ascii="Calibri" w:eastAsia="Times New Roman" w:hAnsi="Calibri" w:cs="Times New Roman"/>
        </w:rPr>
        <w:t xml:space="preserve"> služby ve </w:t>
      </w:r>
      <w:r w:rsidR="00F34812" w:rsidRPr="00F34812">
        <w:rPr>
          <w:rFonts w:ascii="Calibri" w:eastAsia="Times New Roman" w:hAnsi="Calibri" w:cs="Times New Roman"/>
        </w:rPr>
        <w:t>veřejné drážní osobní dopravě</w:t>
      </w:r>
      <w:r w:rsidR="00F34812">
        <w:rPr>
          <w:rFonts w:ascii="Calibri" w:eastAsia="Times New Roman" w:hAnsi="Calibri" w:cs="Times New Roman"/>
        </w:rPr>
        <w:t xml:space="preserve"> poskytované </w:t>
      </w:r>
      <w:r>
        <w:rPr>
          <w:rFonts w:ascii="Calibri" w:eastAsia="Times New Roman" w:hAnsi="Calibri" w:cs="Times New Roman"/>
        </w:rPr>
        <w:t>v rámci celku Plzeňsko, který je tvořen následujícími linkami:</w:t>
      </w:r>
    </w:p>
    <w:p w14:paraId="55021024" w14:textId="77777777" w:rsidR="0074250E" w:rsidRPr="0010222D" w:rsidRDefault="0074250E" w:rsidP="0074250E">
      <w:pPr>
        <w:pStyle w:val="Odstavecseseznamem"/>
        <w:numPr>
          <w:ilvl w:val="0"/>
          <w:numId w:val="27"/>
        </w:numPr>
        <w:rPr>
          <w:rFonts w:cs="Arial"/>
        </w:rPr>
      </w:pPr>
      <w:r w:rsidRPr="0010222D">
        <w:rPr>
          <w:rFonts w:cs="Arial"/>
        </w:rPr>
        <w:t xml:space="preserve">linka </w:t>
      </w:r>
      <w:r w:rsidRPr="0010222D">
        <w:rPr>
          <w:rFonts w:cs="Arial"/>
          <w:b/>
        </w:rPr>
        <w:t>P4 Plzeň – Žihle</w:t>
      </w:r>
      <w:r w:rsidRPr="0010222D">
        <w:rPr>
          <w:rFonts w:cs="Arial"/>
        </w:rPr>
        <w:t>,</w:t>
      </w:r>
    </w:p>
    <w:p w14:paraId="4B3224B9" w14:textId="77777777" w:rsidR="0074250E" w:rsidRPr="0010222D" w:rsidRDefault="0074250E" w:rsidP="0074250E">
      <w:pPr>
        <w:pStyle w:val="Odstavecseseznamem"/>
        <w:numPr>
          <w:ilvl w:val="0"/>
          <w:numId w:val="27"/>
        </w:numPr>
        <w:rPr>
          <w:rFonts w:cs="Arial"/>
        </w:rPr>
      </w:pPr>
      <w:r w:rsidRPr="0010222D">
        <w:rPr>
          <w:rFonts w:cs="Arial"/>
        </w:rPr>
        <w:t xml:space="preserve">linka </w:t>
      </w:r>
      <w:r w:rsidRPr="0010222D">
        <w:rPr>
          <w:rFonts w:cs="Arial"/>
          <w:b/>
        </w:rPr>
        <w:t>P13 Plzeň – Bezdružice</w:t>
      </w:r>
      <w:r w:rsidRPr="0010222D">
        <w:rPr>
          <w:rFonts w:cs="Arial"/>
        </w:rPr>
        <w:t>,</w:t>
      </w:r>
    </w:p>
    <w:p w14:paraId="5DB79968" w14:textId="77777777" w:rsidR="0074250E" w:rsidRPr="0010222D" w:rsidRDefault="0074250E" w:rsidP="0074250E">
      <w:pPr>
        <w:pStyle w:val="Odstavecseseznamem"/>
        <w:numPr>
          <w:ilvl w:val="0"/>
          <w:numId w:val="27"/>
        </w:numPr>
        <w:rPr>
          <w:rFonts w:cs="Arial"/>
        </w:rPr>
      </w:pPr>
      <w:r w:rsidRPr="0010222D">
        <w:rPr>
          <w:rFonts w:cs="Arial"/>
        </w:rPr>
        <w:t xml:space="preserve">linka </w:t>
      </w:r>
      <w:r w:rsidRPr="0010222D">
        <w:rPr>
          <w:rFonts w:cs="Arial"/>
          <w:b/>
          <w:bCs/>
        </w:rPr>
        <w:t>P14 Planá u Mariánských Lázní – Tachov</w:t>
      </w:r>
      <w:r w:rsidRPr="0010222D">
        <w:rPr>
          <w:rFonts w:cs="Arial"/>
        </w:rPr>
        <w:t xml:space="preserve"> (s možným vedením vlaků do/z Plzně přes Svojšín)</w:t>
      </w:r>
    </w:p>
    <w:p w14:paraId="67852091" w14:textId="77777777" w:rsidR="0074250E" w:rsidRPr="0010222D" w:rsidRDefault="0074250E" w:rsidP="0074250E">
      <w:pPr>
        <w:pStyle w:val="Odstavecseseznamem"/>
        <w:numPr>
          <w:ilvl w:val="0"/>
          <w:numId w:val="27"/>
        </w:numPr>
        <w:rPr>
          <w:rFonts w:cs="Arial"/>
        </w:rPr>
      </w:pPr>
      <w:r w:rsidRPr="0010222D">
        <w:rPr>
          <w:rFonts w:cs="Arial"/>
        </w:rPr>
        <w:t xml:space="preserve">linka </w:t>
      </w:r>
      <w:r w:rsidRPr="0010222D">
        <w:rPr>
          <w:rFonts w:cs="Arial"/>
          <w:b/>
        </w:rPr>
        <w:t>P21 Rokycany – Nezvěstice</w:t>
      </w:r>
      <w:r w:rsidRPr="0010222D">
        <w:rPr>
          <w:rFonts w:cs="Arial"/>
        </w:rPr>
        <w:t xml:space="preserve"> (s možným vedením spojů do/z Plzně; zejm. přes Rokycany),</w:t>
      </w:r>
    </w:p>
    <w:p w14:paraId="793F4931" w14:textId="77777777" w:rsidR="0074250E" w:rsidRPr="0010222D" w:rsidRDefault="0074250E" w:rsidP="0074250E">
      <w:pPr>
        <w:pStyle w:val="Odstavecseseznamem"/>
        <w:numPr>
          <w:ilvl w:val="0"/>
          <w:numId w:val="27"/>
        </w:numPr>
        <w:rPr>
          <w:rFonts w:cs="Arial"/>
        </w:rPr>
      </w:pPr>
      <w:r w:rsidRPr="0010222D">
        <w:rPr>
          <w:rFonts w:cs="Arial"/>
        </w:rPr>
        <w:t xml:space="preserve">linka </w:t>
      </w:r>
      <w:r w:rsidRPr="0010222D">
        <w:rPr>
          <w:rFonts w:cs="Arial"/>
          <w:b/>
        </w:rPr>
        <w:t>P22 Plzeň – Radnice</w:t>
      </w:r>
      <w:r w:rsidRPr="0010222D">
        <w:rPr>
          <w:rFonts w:cs="Arial"/>
        </w:rPr>
        <w:t>,</w:t>
      </w:r>
    </w:p>
    <w:p w14:paraId="067D68D3" w14:textId="77777777" w:rsidR="0074250E" w:rsidRPr="0010222D" w:rsidRDefault="0074250E" w:rsidP="0074250E">
      <w:pPr>
        <w:pStyle w:val="Odstavecseseznamem"/>
        <w:numPr>
          <w:ilvl w:val="0"/>
          <w:numId w:val="27"/>
        </w:numPr>
        <w:rPr>
          <w:del w:id="15" w:author="Richard Volín" w:date="2020-06-26T15:05:00Z"/>
          <w:rFonts w:cs="Arial"/>
          <w:color w:val="000000" w:themeColor="text1"/>
        </w:rPr>
      </w:pPr>
      <w:del w:id="16" w:author="Richard Volín" w:date="2020-06-26T15:05:00Z">
        <w:r w:rsidRPr="0010222D">
          <w:rPr>
            <w:rFonts w:cs="Arial"/>
          </w:rPr>
          <w:delText xml:space="preserve">linka </w:delText>
        </w:r>
        <w:r w:rsidRPr="0010222D">
          <w:rPr>
            <w:rFonts w:cs="Arial"/>
            <w:b/>
          </w:rPr>
          <w:delText>P31 Nýřany – Heřmanova Huť</w:delText>
        </w:r>
        <w:r w:rsidRPr="0010222D">
          <w:rPr>
            <w:rFonts w:cs="Arial"/>
          </w:rPr>
          <w:delText xml:space="preserve"> (s možným vedením spojů do/z Plzně).</w:delText>
        </w:r>
      </w:del>
    </w:p>
    <w:p w14:paraId="5ACAC8B9" w14:textId="4456909A" w:rsidR="008C33DB" w:rsidRPr="008C33DB" w:rsidRDefault="008C33DB" w:rsidP="005B38B2">
      <w:pPr>
        <w:spacing w:after="0" w:line="240" w:lineRule="auto"/>
        <w:jc w:val="both"/>
        <w:rPr>
          <w:rFonts w:ascii="Calibri" w:eastAsia="Times New Roman" w:hAnsi="Calibri" w:cs="Times New Roman"/>
          <w:b/>
        </w:rPr>
      </w:pPr>
      <w:r w:rsidRPr="00F34812">
        <w:rPr>
          <w:rFonts w:ascii="Calibri" w:eastAsia="Times New Roman" w:hAnsi="Calibri" w:cs="Times New Roman"/>
          <w:b/>
          <w:i/>
        </w:rPr>
        <w:t>Spoj</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34812">
        <w:rPr>
          <w:rFonts w:ascii="Calibri" w:eastAsia="Times New Roman" w:hAnsi="Calibri" w:cs="Times New Roman"/>
        </w:rPr>
        <w:t xml:space="preserve"> </w:t>
      </w:r>
      <w:r w:rsidR="00F34812" w:rsidRPr="00F34812">
        <w:rPr>
          <w:rFonts w:ascii="Calibri" w:eastAsia="Times New Roman" w:hAnsi="Calibri" w:cs="Times New Roman"/>
        </w:rPr>
        <w:t>znamen</w:t>
      </w:r>
      <w:r w:rsidR="00F34812">
        <w:rPr>
          <w:rFonts w:ascii="Calibri" w:eastAsia="Times New Roman" w:hAnsi="Calibri" w:cs="Times New Roman"/>
        </w:rPr>
        <w:t>á</w:t>
      </w:r>
      <w:r w:rsidR="00F34812" w:rsidRPr="00F34812">
        <w:rPr>
          <w:rFonts w:ascii="Calibri" w:eastAsia="Times New Roman" w:hAnsi="Calibri" w:cs="Times New Roman"/>
        </w:rPr>
        <w:t xml:space="preserve"> </w:t>
      </w:r>
      <w:r w:rsidR="00306CDA" w:rsidRPr="00F34812">
        <w:rPr>
          <w:rFonts w:ascii="Calibri" w:eastAsia="Times New Roman" w:hAnsi="Calibri" w:cs="Times New Roman"/>
        </w:rPr>
        <w:t>jednotliv</w:t>
      </w:r>
      <w:r w:rsidR="00306CDA">
        <w:rPr>
          <w:rFonts w:ascii="Calibri" w:eastAsia="Times New Roman" w:hAnsi="Calibri" w:cs="Times New Roman"/>
        </w:rPr>
        <w:t>ý</w:t>
      </w:r>
      <w:r w:rsidR="00306CDA" w:rsidRPr="00F34812">
        <w:rPr>
          <w:rFonts w:ascii="Calibri" w:eastAsia="Times New Roman" w:hAnsi="Calibri" w:cs="Times New Roman"/>
        </w:rPr>
        <w:t xml:space="preserve"> </w:t>
      </w:r>
      <w:r w:rsidR="00306CDA">
        <w:rPr>
          <w:rFonts w:ascii="Calibri" w:eastAsia="Times New Roman" w:hAnsi="Calibri" w:cs="Times New Roman"/>
        </w:rPr>
        <w:t xml:space="preserve">vlak </w:t>
      </w:r>
      <w:r w:rsidR="00F34812" w:rsidRPr="00F34812">
        <w:rPr>
          <w:rFonts w:ascii="Calibri" w:eastAsia="Times New Roman" w:hAnsi="Calibri" w:cs="Times New Roman"/>
        </w:rPr>
        <w:t xml:space="preserve">v rámci </w:t>
      </w:r>
      <w:r w:rsidR="00F34812">
        <w:rPr>
          <w:rFonts w:ascii="Calibri" w:eastAsia="Times New Roman" w:hAnsi="Calibri" w:cs="Times New Roman"/>
        </w:rPr>
        <w:t>L</w:t>
      </w:r>
      <w:r w:rsidR="00A877C8">
        <w:rPr>
          <w:rFonts w:ascii="Calibri" w:eastAsia="Times New Roman" w:hAnsi="Calibri" w:cs="Times New Roman"/>
        </w:rPr>
        <w:t>in</w:t>
      </w:r>
      <w:r w:rsidR="00157CC7">
        <w:rPr>
          <w:rFonts w:ascii="Calibri" w:eastAsia="Times New Roman" w:hAnsi="Calibri" w:cs="Times New Roman"/>
        </w:rPr>
        <w:t>e</w:t>
      </w:r>
      <w:r w:rsidR="00A877C8">
        <w:rPr>
          <w:rFonts w:ascii="Calibri" w:eastAsia="Times New Roman" w:hAnsi="Calibri" w:cs="Times New Roman"/>
        </w:rPr>
        <w:t>k</w:t>
      </w:r>
      <w:r w:rsidR="00306CDA">
        <w:rPr>
          <w:rFonts w:ascii="Calibri" w:eastAsia="Times New Roman" w:hAnsi="Calibri" w:cs="Times New Roman"/>
        </w:rPr>
        <w:t>,</w:t>
      </w:r>
      <w:r w:rsidR="00A877C8">
        <w:rPr>
          <w:rFonts w:ascii="Calibri" w:eastAsia="Times New Roman" w:hAnsi="Calibri" w:cs="Times New Roman"/>
        </w:rPr>
        <w:t xml:space="preserve"> </w:t>
      </w:r>
      <w:r w:rsidR="00306CDA">
        <w:rPr>
          <w:rFonts w:ascii="Calibri" w:eastAsia="Times New Roman" w:hAnsi="Calibri" w:cs="Times New Roman"/>
        </w:rPr>
        <w:t>označený</w:t>
      </w:r>
      <w:r w:rsidR="00306CDA" w:rsidRPr="00306CDA">
        <w:rPr>
          <w:rFonts w:ascii="Calibri" w:eastAsia="Times New Roman" w:hAnsi="Calibri" w:cs="Times New Roman"/>
        </w:rPr>
        <w:t xml:space="preserve"> v Jízdním řádu </w:t>
      </w:r>
      <w:r w:rsidR="00306CDA">
        <w:rPr>
          <w:rFonts w:ascii="Calibri" w:eastAsia="Times New Roman" w:hAnsi="Calibri" w:cs="Times New Roman"/>
        </w:rPr>
        <w:t>kategorií a číslem vlaku</w:t>
      </w:r>
      <w:r w:rsidR="00F34812">
        <w:rPr>
          <w:rFonts w:ascii="Calibri" w:eastAsia="Times New Roman" w:hAnsi="Calibri" w:cs="Times New Roman"/>
        </w:rPr>
        <w:t>.</w:t>
      </w:r>
      <w:r w:rsidR="00675643">
        <w:rPr>
          <w:rFonts w:ascii="Calibri" w:eastAsia="Times New Roman" w:hAnsi="Calibri" w:cs="Times New Roman"/>
        </w:rPr>
        <w:t xml:space="preserve"> Každý spoj je určen svou </w:t>
      </w:r>
      <w:r w:rsidR="00675643" w:rsidRPr="00675643">
        <w:rPr>
          <w:rFonts w:ascii="Calibri" w:eastAsia="Times New Roman" w:hAnsi="Calibri" w:cs="Times New Roman"/>
        </w:rPr>
        <w:t>tras</w:t>
      </w:r>
      <w:r w:rsidR="00675643">
        <w:rPr>
          <w:rFonts w:ascii="Calibri" w:eastAsia="Times New Roman" w:hAnsi="Calibri" w:cs="Times New Roman"/>
        </w:rPr>
        <w:t>ou</w:t>
      </w:r>
      <w:r w:rsidR="00675643" w:rsidRPr="00675643">
        <w:rPr>
          <w:rFonts w:ascii="Calibri" w:eastAsia="Times New Roman" w:hAnsi="Calibri" w:cs="Times New Roman"/>
        </w:rPr>
        <w:t>, zastavování</w:t>
      </w:r>
      <w:r w:rsidR="00675643">
        <w:rPr>
          <w:rFonts w:ascii="Calibri" w:eastAsia="Times New Roman" w:hAnsi="Calibri" w:cs="Times New Roman"/>
        </w:rPr>
        <w:t>m</w:t>
      </w:r>
      <w:r w:rsidR="00675643" w:rsidRPr="00675643">
        <w:rPr>
          <w:rFonts w:ascii="Calibri" w:eastAsia="Times New Roman" w:hAnsi="Calibri" w:cs="Times New Roman"/>
        </w:rPr>
        <w:t>, časovou poloh</w:t>
      </w:r>
      <w:r w:rsidR="00675643">
        <w:rPr>
          <w:rFonts w:ascii="Calibri" w:eastAsia="Times New Roman" w:hAnsi="Calibri" w:cs="Times New Roman"/>
        </w:rPr>
        <w:t>o</w:t>
      </w:r>
      <w:r w:rsidR="00675643" w:rsidRPr="00675643">
        <w:rPr>
          <w:rFonts w:ascii="Calibri" w:eastAsia="Times New Roman" w:hAnsi="Calibri" w:cs="Times New Roman"/>
        </w:rPr>
        <w:t>u, dob</w:t>
      </w:r>
      <w:r w:rsidR="00675643">
        <w:rPr>
          <w:rFonts w:ascii="Calibri" w:eastAsia="Times New Roman" w:hAnsi="Calibri" w:cs="Times New Roman"/>
        </w:rPr>
        <w:t>ou</w:t>
      </w:r>
      <w:r w:rsidR="00675643" w:rsidRPr="00675643">
        <w:rPr>
          <w:rFonts w:ascii="Calibri" w:eastAsia="Times New Roman" w:hAnsi="Calibri" w:cs="Times New Roman"/>
        </w:rPr>
        <w:t xml:space="preserve"> jízdy, požadovanou </w:t>
      </w:r>
      <w:r w:rsidR="00675643">
        <w:rPr>
          <w:rFonts w:ascii="Calibri" w:eastAsia="Times New Roman" w:hAnsi="Calibri" w:cs="Times New Roman"/>
        </w:rPr>
        <w:t xml:space="preserve">přepravní </w:t>
      </w:r>
      <w:r w:rsidR="00675643" w:rsidRPr="00675643">
        <w:rPr>
          <w:rFonts w:ascii="Calibri" w:eastAsia="Times New Roman" w:hAnsi="Calibri" w:cs="Times New Roman"/>
        </w:rPr>
        <w:t>kapacit</w:t>
      </w:r>
      <w:r w:rsidR="00675643">
        <w:rPr>
          <w:rFonts w:ascii="Calibri" w:eastAsia="Times New Roman" w:hAnsi="Calibri" w:cs="Times New Roman"/>
        </w:rPr>
        <w:t>o</w:t>
      </w:r>
      <w:r w:rsidR="00675643" w:rsidRPr="00675643">
        <w:rPr>
          <w:rFonts w:ascii="Calibri" w:eastAsia="Times New Roman" w:hAnsi="Calibri" w:cs="Times New Roman"/>
        </w:rPr>
        <w:t>u a omezení</w:t>
      </w:r>
      <w:r w:rsidR="00675643">
        <w:rPr>
          <w:rFonts w:ascii="Calibri" w:eastAsia="Times New Roman" w:hAnsi="Calibri" w:cs="Times New Roman"/>
        </w:rPr>
        <w:t>m</w:t>
      </w:r>
      <w:r w:rsidR="00675643" w:rsidRPr="00675643">
        <w:rPr>
          <w:rFonts w:ascii="Calibri" w:eastAsia="Times New Roman" w:hAnsi="Calibri" w:cs="Times New Roman"/>
        </w:rPr>
        <w:t xml:space="preserve"> platnosti.</w:t>
      </w:r>
      <w:r w:rsidR="00467453">
        <w:rPr>
          <w:rFonts w:ascii="Calibri" w:eastAsia="Times New Roman" w:hAnsi="Calibri" w:cs="Times New Roman"/>
        </w:rPr>
        <w:t xml:space="preserve"> Spoje jsou určující pro výpočet dopravního výkonu.</w:t>
      </w:r>
    </w:p>
    <w:p w14:paraId="5ACAC8BA" w14:textId="77777777" w:rsidR="008C33DB" w:rsidRPr="008C33DB" w:rsidRDefault="008C33DB" w:rsidP="005B38B2">
      <w:pPr>
        <w:spacing w:after="0" w:line="240" w:lineRule="auto"/>
        <w:jc w:val="both"/>
        <w:rPr>
          <w:rFonts w:ascii="Calibri" w:eastAsia="Times New Roman" w:hAnsi="Calibri" w:cs="Times New Roman"/>
          <w:b/>
        </w:rPr>
      </w:pPr>
    </w:p>
    <w:p w14:paraId="5ACAC8BB" w14:textId="4B0F2C50" w:rsidR="008C33DB" w:rsidRDefault="008C33DB" w:rsidP="008C33DB">
      <w:pPr>
        <w:spacing w:after="0" w:line="240" w:lineRule="auto"/>
        <w:jc w:val="both"/>
        <w:rPr>
          <w:rFonts w:ascii="Calibri" w:eastAsia="Times New Roman" w:hAnsi="Calibri" w:cs="Times New Roman"/>
        </w:rPr>
      </w:pPr>
      <w:r w:rsidRPr="00A576ED">
        <w:rPr>
          <w:rFonts w:ascii="Calibri" w:eastAsia="Times New Roman" w:hAnsi="Calibri" w:cs="Times New Roman"/>
          <w:b/>
          <w:i/>
        </w:rPr>
        <w:t>Jízdní řád</w:t>
      </w:r>
      <w:r>
        <w:rPr>
          <w:rFonts w:ascii="Calibri" w:eastAsia="Times New Roman" w:hAnsi="Calibri" w:cs="Times New Roman"/>
          <w:b/>
        </w:rPr>
        <w:t xml:space="preserve"> </w:t>
      </w:r>
      <w:r w:rsidRPr="00AD160D">
        <w:rPr>
          <w:rFonts w:ascii="Calibri" w:eastAsia="Times New Roman" w:hAnsi="Calibri" w:cs="Times New Roman"/>
        </w:rPr>
        <w:t>–</w:t>
      </w:r>
      <w:r w:rsidR="009100DB">
        <w:rPr>
          <w:rFonts w:ascii="Calibri" w:eastAsia="Times New Roman" w:hAnsi="Calibri" w:cs="Times New Roman"/>
        </w:rPr>
        <w:t xml:space="preserve"> </w:t>
      </w:r>
      <w:r w:rsidR="00156022">
        <w:rPr>
          <w:rFonts w:ascii="Calibri" w:eastAsia="Times New Roman" w:hAnsi="Calibri" w:cs="Times New Roman"/>
        </w:rPr>
        <w:t>p</w:t>
      </w:r>
      <w:r>
        <w:rPr>
          <w:rFonts w:ascii="Calibri" w:eastAsia="Times New Roman" w:hAnsi="Calibri" w:cs="Times New Roman"/>
        </w:rPr>
        <w:t xml:space="preserve">lánovaný rozsah provozu na </w:t>
      </w:r>
      <w:r w:rsidR="00157CC7">
        <w:rPr>
          <w:rFonts w:ascii="Calibri" w:eastAsia="Times New Roman" w:hAnsi="Calibri" w:cs="Times New Roman"/>
        </w:rPr>
        <w:t>Linkách</w:t>
      </w:r>
      <w:r w:rsidR="00675643">
        <w:rPr>
          <w:rFonts w:ascii="Calibri" w:eastAsia="Times New Roman" w:hAnsi="Calibri" w:cs="Times New Roman"/>
        </w:rPr>
        <w:t>, součást grafikonu vlakové dopravy</w:t>
      </w:r>
      <w:r w:rsidR="005862E0">
        <w:rPr>
          <w:rFonts w:ascii="Calibri" w:eastAsia="Times New Roman" w:hAnsi="Calibri" w:cs="Times New Roman"/>
        </w:rPr>
        <w:t xml:space="preserve"> na dotčených tratích</w:t>
      </w:r>
      <w:r w:rsidR="00675643">
        <w:rPr>
          <w:rFonts w:ascii="Calibri" w:eastAsia="Times New Roman" w:hAnsi="Calibri" w:cs="Times New Roman"/>
        </w:rPr>
        <w:t>. Jízdní řád má počátek platnosti v </w:t>
      </w:r>
      <w:r w:rsidR="007E4C0C">
        <w:rPr>
          <w:rFonts w:ascii="Calibri" w:eastAsia="Times New Roman" w:hAnsi="Calibri" w:cs="Times New Roman"/>
        </w:rPr>
        <w:t>prosinci daného roku a ukončení</w:t>
      </w:r>
      <w:r w:rsidR="00675643">
        <w:rPr>
          <w:rFonts w:ascii="Calibri" w:eastAsia="Times New Roman" w:hAnsi="Calibri" w:cs="Times New Roman"/>
        </w:rPr>
        <w:t xml:space="preserve"> platnosti v prosinci následujícího roku, v termínech celostátní změny jízdních řádů; jeho délka tedy nemusí odpovídat </w:t>
      </w:r>
      <w:r w:rsidR="00675643">
        <w:rPr>
          <w:rFonts w:ascii="Calibri" w:eastAsia="Times New Roman" w:hAnsi="Calibri" w:cs="Times New Roman"/>
        </w:rPr>
        <w:lastRenderedPageBreak/>
        <w:t xml:space="preserve">kalendářnímu roku. Pro účely této Smlouvy je délka období platnosti </w:t>
      </w:r>
      <w:r w:rsidR="00AE025E">
        <w:rPr>
          <w:rFonts w:ascii="Calibri" w:eastAsia="Times New Roman" w:hAnsi="Calibri" w:cs="Times New Roman"/>
        </w:rPr>
        <w:t>Jízdní</w:t>
      </w:r>
      <w:r w:rsidR="00675643">
        <w:rPr>
          <w:rFonts w:ascii="Calibri" w:eastAsia="Times New Roman" w:hAnsi="Calibri" w:cs="Times New Roman"/>
        </w:rPr>
        <w:t>ho</w:t>
      </w:r>
      <w:r w:rsidR="00AE025E">
        <w:rPr>
          <w:rFonts w:ascii="Calibri" w:eastAsia="Times New Roman" w:hAnsi="Calibri" w:cs="Times New Roman"/>
        </w:rPr>
        <w:t xml:space="preserve"> řád</w:t>
      </w:r>
      <w:r w:rsidR="00675643">
        <w:rPr>
          <w:rFonts w:ascii="Calibri" w:eastAsia="Times New Roman" w:hAnsi="Calibri" w:cs="Times New Roman"/>
        </w:rPr>
        <w:t xml:space="preserve">u určující pro výpočet Kompenzace. Jízdní řád </w:t>
      </w:r>
      <w:r w:rsidR="00AE025E">
        <w:rPr>
          <w:rFonts w:ascii="Calibri" w:eastAsia="Times New Roman" w:hAnsi="Calibri" w:cs="Times New Roman"/>
        </w:rPr>
        <w:t xml:space="preserve">je </w:t>
      </w:r>
      <w:r w:rsidR="00156022">
        <w:rPr>
          <w:rFonts w:ascii="Calibri" w:eastAsia="Times New Roman" w:hAnsi="Calibri" w:cs="Times New Roman"/>
        </w:rPr>
        <w:t xml:space="preserve">dále </w:t>
      </w:r>
      <w:r w:rsidR="00AE025E">
        <w:rPr>
          <w:rFonts w:ascii="Calibri" w:eastAsia="Times New Roman" w:hAnsi="Calibri" w:cs="Times New Roman"/>
        </w:rPr>
        <w:t>definován</w:t>
      </w:r>
      <w:r w:rsidR="00156022">
        <w:rPr>
          <w:rFonts w:ascii="Calibri" w:eastAsia="Times New Roman" w:hAnsi="Calibri" w:cs="Times New Roman"/>
        </w:rPr>
        <w:t xml:space="preserve"> </w:t>
      </w:r>
      <w:r w:rsidR="00156022" w:rsidRPr="00156022">
        <w:rPr>
          <w:rFonts w:ascii="Calibri" w:eastAsia="Times New Roman" w:hAnsi="Calibri" w:cs="Times New Roman"/>
        </w:rPr>
        <w:t xml:space="preserve">zejm. § 40 a násl. </w:t>
      </w:r>
      <w:proofErr w:type="spellStart"/>
      <w:r w:rsidR="00156022" w:rsidRPr="00156022">
        <w:rPr>
          <w:rFonts w:ascii="Calibri" w:eastAsia="Times New Roman" w:hAnsi="Calibri" w:cs="Times New Roman"/>
        </w:rPr>
        <w:t>ZoD</w:t>
      </w:r>
      <w:proofErr w:type="spellEnd"/>
      <w:r w:rsidR="00156022" w:rsidRPr="00156022">
        <w:rPr>
          <w:rFonts w:ascii="Calibri" w:eastAsia="Times New Roman" w:hAnsi="Calibri" w:cs="Times New Roman"/>
        </w:rPr>
        <w:t>.</w:t>
      </w:r>
    </w:p>
    <w:p w14:paraId="5ACAC8BC" w14:textId="2023E470" w:rsidR="00A576ED" w:rsidRPr="00A576ED" w:rsidRDefault="0071600C" w:rsidP="00A576ED">
      <w:pPr>
        <w:pStyle w:val="Odstavecseseznamem"/>
        <w:numPr>
          <w:ilvl w:val="0"/>
          <w:numId w:val="24"/>
        </w:numPr>
        <w:spacing w:after="0" w:line="240" w:lineRule="auto"/>
        <w:jc w:val="both"/>
        <w:rPr>
          <w:rFonts w:ascii="Calibri" w:eastAsia="Times New Roman" w:hAnsi="Calibri" w:cs="Times New Roman"/>
          <w:b/>
        </w:rPr>
      </w:pPr>
      <w:r w:rsidRPr="0071600C">
        <w:rPr>
          <w:rFonts w:ascii="Calibri" w:eastAsia="Times New Roman" w:hAnsi="Calibri" w:cs="Times New Roman"/>
          <w:b/>
          <w:i/>
        </w:rPr>
        <w:t>Výchozí</w:t>
      </w:r>
      <w:r w:rsidR="00A576ED" w:rsidRPr="0071600C">
        <w:rPr>
          <w:rFonts w:ascii="Calibri" w:eastAsia="Times New Roman" w:hAnsi="Calibri" w:cs="Times New Roman"/>
          <w:b/>
          <w:i/>
        </w:rPr>
        <w:t xml:space="preserve"> jízdní řád</w:t>
      </w:r>
      <w:r w:rsidR="00A576ED">
        <w:rPr>
          <w:rFonts w:ascii="Calibri" w:eastAsia="Times New Roman" w:hAnsi="Calibri" w:cs="Times New Roman"/>
        </w:rPr>
        <w:t xml:space="preserve"> – rozsah provozu na </w:t>
      </w:r>
      <w:r w:rsidR="00157CC7">
        <w:rPr>
          <w:rFonts w:ascii="Calibri" w:eastAsia="Times New Roman" w:hAnsi="Calibri" w:cs="Times New Roman"/>
        </w:rPr>
        <w:t>Linkách</w:t>
      </w:r>
      <w:r w:rsidR="00A576ED">
        <w:rPr>
          <w:rFonts w:ascii="Calibri" w:eastAsia="Times New Roman" w:hAnsi="Calibri" w:cs="Times New Roman"/>
        </w:rPr>
        <w:t xml:space="preserve">, stanovený Objednatelem pro </w:t>
      </w:r>
      <w:r>
        <w:rPr>
          <w:rFonts w:ascii="Calibri" w:eastAsia="Times New Roman" w:hAnsi="Calibri" w:cs="Times New Roman"/>
        </w:rPr>
        <w:t xml:space="preserve">Výchozí finanční model. Jízdní řád plynoucí z Objednávky pro první i další období platnosti se může odlišovat od Výchozího jízdního řádu, což je zohledněno ve výpočtu Objednávkového finančního modelu.  </w:t>
      </w:r>
      <w:r w:rsidR="00A576ED">
        <w:rPr>
          <w:rFonts w:ascii="Calibri" w:eastAsia="Times New Roman" w:hAnsi="Calibri" w:cs="Times New Roman"/>
        </w:rPr>
        <w:t xml:space="preserve"> </w:t>
      </w:r>
    </w:p>
    <w:p w14:paraId="5ACAC8BD" w14:textId="77777777" w:rsidR="008C33DB" w:rsidRDefault="008C33DB" w:rsidP="005B38B2">
      <w:pPr>
        <w:spacing w:after="0" w:line="240" w:lineRule="auto"/>
        <w:jc w:val="both"/>
        <w:rPr>
          <w:rFonts w:ascii="Calibri" w:eastAsia="Times New Roman" w:hAnsi="Calibri" w:cs="Times New Roman"/>
          <w:b/>
        </w:rPr>
      </w:pPr>
    </w:p>
    <w:p w14:paraId="5ACAC8BE" w14:textId="77777777" w:rsidR="00F34812" w:rsidRPr="006009DE" w:rsidRDefault="00F34812" w:rsidP="00F34812">
      <w:pPr>
        <w:spacing w:after="0" w:line="240" w:lineRule="auto"/>
        <w:jc w:val="both"/>
        <w:rPr>
          <w:rFonts w:ascii="Calibri" w:eastAsia="Times New Roman" w:hAnsi="Calibri" w:cs="Times New Roman"/>
          <w:b/>
          <w:i/>
        </w:rPr>
      </w:pPr>
      <w:r w:rsidRPr="006009DE">
        <w:rPr>
          <w:rFonts w:ascii="Calibri" w:eastAsia="Times New Roman" w:hAnsi="Calibri" w:cs="Times New Roman"/>
          <w:b/>
          <w:i/>
        </w:rPr>
        <w:t>Objednávka</w:t>
      </w:r>
      <w:r>
        <w:rPr>
          <w:rFonts w:ascii="Calibri" w:eastAsia="Times New Roman" w:hAnsi="Calibri" w:cs="Times New Roman"/>
          <w:b/>
          <w:i/>
        </w:rPr>
        <w:t xml:space="preserve"> </w:t>
      </w:r>
      <w:r>
        <w:rPr>
          <w:rFonts w:ascii="Calibri" w:eastAsia="Times New Roman" w:hAnsi="Calibri" w:cs="Times New Roman"/>
        </w:rPr>
        <w:t xml:space="preserve">– stanovení </w:t>
      </w:r>
      <w:r w:rsidR="0071600C">
        <w:rPr>
          <w:rFonts w:ascii="Calibri" w:eastAsia="Times New Roman" w:hAnsi="Calibri" w:cs="Times New Roman"/>
        </w:rPr>
        <w:t>parametrů Plnění</w:t>
      </w:r>
      <w:r>
        <w:rPr>
          <w:rFonts w:ascii="Calibri" w:eastAsia="Times New Roman" w:hAnsi="Calibri" w:cs="Times New Roman"/>
        </w:rPr>
        <w:t xml:space="preserve"> Objednatelem pro následující období, činěné v předstihu před zahájením platnosti nového Jízdního řádu</w:t>
      </w:r>
      <w:r w:rsidR="000327DD">
        <w:rPr>
          <w:rFonts w:ascii="Calibri" w:eastAsia="Times New Roman" w:hAnsi="Calibri" w:cs="Times New Roman"/>
        </w:rPr>
        <w:t xml:space="preserve">. </w:t>
      </w:r>
      <w:r>
        <w:rPr>
          <w:rFonts w:ascii="Calibri" w:eastAsia="Times New Roman" w:hAnsi="Calibri" w:cs="Times New Roman"/>
        </w:rPr>
        <w:t xml:space="preserve">Objednávkou se uzpůsobuje Jízdní řád předvídaným změnám v poptávce, provozu na trati nebo organizaci integrovaného dopravního systému. Objednávkou může dojít ke změně rozsahu a tím i potřebě stanovení </w:t>
      </w:r>
      <w:r w:rsidR="008E0162">
        <w:rPr>
          <w:rFonts w:ascii="Calibri" w:eastAsia="Times New Roman" w:hAnsi="Calibri" w:cs="Times New Roman"/>
        </w:rPr>
        <w:t>Objednávkové ceny.</w:t>
      </w:r>
      <w:r w:rsidRPr="00E7375C">
        <w:rPr>
          <w:rFonts w:ascii="Calibri" w:eastAsia="Times New Roman" w:hAnsi="Calibri" w:cs="Times New Roman"/>
        </w:rPr>
        <w:t xml:space="preserve"> </w:t>
      </w:r>
      <w:r w:rsidR="000327DD">
        <w:rPr>
          <w:rFonts w:ascii="Calibri" w:eastAsia="Times New Roman" w:hAnsi="Calibri" w:cs="Times New Roman"/>
        </w:rPr>
        <w:t>Objednávka je výsledkem procesu za účasti Dopravce i Objednatele dle pravidel Smlouvy.</w:t>
      </w:r>
    </w:p>
    <w:p w14:paraId="5ACAC8BF" w14:textId="77777777" w:rsidR="00F34812" w:rsidRDefault="00F34812" w:rsidP="005B38B2">
      <w:pPr>
        <w:spacing w:after="0" w:line="240" w:lineRule="auto"/>
        <w:jc w:val="both"/>
        <w:rPr>
          <w:rFonts w:ascii="Calibri" w:eastAsia="Times New Roman" w:hAnsi="Calibri" w:cs="Times New Roman"/>
          <w:b/>
        </w:rPr>
      </w:pPr>
    </w:p>
    <w:p w14:paraId="5ACAC8C0" w14:textId="77777777" w:rsidR="00F34812" w:rsidRPr="006009DE" w:rsidRDefault="00F34812" w:rsidP="00156022">
      <w:pPr>
        <w:spacing w:after="0" w:line="240" w:lineRule="auto"/>
        <w:jc w:val="both"/>
        <w:rPr>
          <w:rFonts w:ascii="Calibri" w:eastAsia="Times New Roman" w:hAnsi="Calibri" w:cs="Times New Roman"/>
          <w:b/>
          <w:i/>
        </w:rPr>
      </w:pPr>
      <w:r w:rsidRPr="006009DE">
        <w:rPr>
          <w:rFonts w:ascii="Calibri" w:eastAsia="Times New Roman" w:hAnsi="Calibri" w:cs="Times New Roman"/>
          <w:b/>
          <w:i/>
        </w:rPr>
        <w:t>Skutečnost</w:t>
      </w:r>
      <w:r w:rsidRPr="00F34812">
        <w:rPr>
          <w:rFonts w:ascii="Calibri" w:eastAsia="Times New Roman" w:hAnsi="Calibri" w:cs="Times New Roman"/>
          <w:b/>
          <w:i/>
        </w:rPr>
        <w:t xml:space="preserve"> </w:t>
      </w:r>
      <w:r w:rsidRPr="00F34812">
        <w:rPr>
          <w:rFonts w:ascii="Calibri" w:eastAsia="Times New Roman" w:hAnsi="Calibri" w:cs="Times New Roman"/>
        </w:rPr>
        <w:t>–</w:t>
      </w:r>
      <w:r w:rsidR="00156022">
        <w:rPr>
          <w:rFonts w:ascii="Calibri" w:eastAsia="Times New Roman" w:hAnsi="Calibri" w:cs="Times New Roman"/>
        </w:rPr>
        <w:t xml:space="preserve"> zpětné vyhodnocení provozu na Lince, které vystihuje nepředvídané změny </w:t>
      </w:r>
      <w:r w:rsidR="00A877C8">
        <w:rPr>
          <w:rFonts w:ascii="Calibri" w:eastAsia="Times New Roman" w:hAnsi="Calibri" w:cs="Times New Roman"/>
        </w:rPr>
        <w:t>Objednávky</w:t>
      </w:r>
      <w:r w:rsidR="00AA60E2">
        <w:rPr>
          <w:rFonts w:ascii="Calibri" w:eastAsia="Times New Roman" w:hAnsi="Calibri" w:cs="Times New Roman"/>
        </w:rPr>
        <w:t xml:space="preserve"> </w:t>
      </w:r>
      <w:r w:rsidR="007260EA">
        <w:rPr>
          <w:rFonts w:ascii="Calibri" w:eastAsia="Times New Roman" w:hAnsi="Calibri" w:cs="Times New Roman"/>
        </w:rPr>
        <w:t xml:space="preserve">a </w:t>
      </w:r>
      <w:r w:rsidR="00056A10">
        <w:rPr>
          <w:rFonts w:ascii="Calibri" w:eastAsia="Times New Roman" w:hAnsi="Calibri" w:cs="Times New Roman"/>
        </w:rPr>
        <w:t>S</w:t>
      </w:r>
      <w:r w:rsidR="007260EA">
        <w:rPr>
          <w:rFonts w:ascii="Calibri" w:eastAsia="Times New Roman" w:hAnsi="Calibri" w:cs="Times New Roman"/>
        </w:rPr>
        <w:t>kutečn</w:t>
      </w:r>
      <w:r w:rsidR="00056A10">
        <w:rPr>
          <w:rFonts w:ascii="Calibri" w:eastAsia="Times New Roman" w:hAnsi="Calibri" w:cs="Times New Roman"/>
        </w:rPr>
        <w:t>é</w:t>
      </w:r>
      <w:r w:rsidR="007260EA">
        <w:rPr>
          <w:rFonts w:ascii="Calibri" w:eastAsia="Times New Roman" w:hAnsi="Calibri" w:cs="Times New Roman"/>
        </w:rPr>
        <w:t xml:space="preserve"> tržby</w:t>
      </w:r>
      <w:r w:rsidR="009100DB">
        <w:rPr>
          <w:rFonts w:ascii="Calibri" w:eastAsia="Times New Roman" w:hAnsi="Calibri" w:cs="Times New Roman"/>
        </w:rPr>
        <w:t xml:space="preserve">. </w:t>
      </w:r>
      <w:r w:rsidR="00156022">
        <w:rPr>
          <w:rFonts w:ascii="Calibri" w:eastAsia="Times New Roman" w:hAnsi="Calibri" w:cs="Times New Roman"/>
        </w:rPr>
        <w:t>Vyhodnocení Skutečnosti se provádí s měsíční podrobností</w:t>
      </w:r>
      <w:r w:rsidR="007260EA">
        <w:rPr>
          <w:rFonts w:ascii="Calibri" w:eastAsia="Times New Roman" w:hAnsi="Calibri" w:cs="Times New Roman"/>
        </w:rPr>
        <w:t>, na jeho základě je pak</w:t>
      </w:r>
      <w:r w:rsidR="00156022">
        <w:rPr>
          <w:rFonts w:ascii="Calibri" w:eastAsia="Times New Roman" w:hAnsi="Calibri" w:cs="Times New Roman"/>
        </w:rPr>
        <w:t xml:space="preserve"> jednou ročně</w:t>
      </w:r>
      <w:r w:rsidR="00AA60E2">
        <w:rPr>
          <w:rFonts w:ascii="Calibri" w:eastAsia="Times New Roman" w:hAnsi="Calibri" w:cs="Times New Roman"/>
        </w:rPr>
        <w:t xml:space="preserve"> </w:t>
      </w:r>
      <w:r w:rsidR="007260EA">
        <w:rPr>
          <w:rFonts w:ascii="Calibri" w:eastAsia="Times New Roman" w:hAnsi="Calibri" w:cs="Times New Roman"/>
        </w:rPr>
        <w:t>stanovena</w:t>
      </w:r>
      <w:r w:rsidR="00AA60E2">
        <w:rPr>
          <w:rFonts w:ascii="Calibri" w:eastAsia="Times New Roman" w:hAnsi="Calibri" w:cs="Times New Roman"/>
        </w:rPr>
        <w:t xml:space="preserve"> Skutečné kompenzace</w:t>
      </w:r>
      <w:r w:rsidR="00156022">
        <w:rPr>
          <w:rFonts w:ascii="Calibri" w:eastAsia="Times New Roman" w:hAnsi="Calibri" w:cs="Times New Roman"/>
        </w:rPr>
        <w:t xml:space="preserve">. </w:t>
      </w:r>
      <w:r w:rsidR="00AE025E">
        <w:rPr>
          <w:rFonts w:ascii="Calibri" w:eastAsia="Times New Roman" w:hAnsi="Calibri" w:cs="Times New Roman"/>
        </w:rPr>
        <w:t xml:space="preserve"> </w:t>
      </w:r>
    </w:p>
    <w:p w14:paraId="5ACAC8C1" w14:textId="77777777" w:rsidR="00F34812" w:rsidRPr="008C33DB" w:rsidRDefault="00F34812" w:rsidP="005B38B2">
      <w:pPr>
        <w:spacing w:after="0" w:line="240" w:lineRule="auto"/>
        <w:jc w:val="both"/>
        <w:rPr>
          <w:rFonts w:ascii="Calibri" w:eastAsia="Times New Roman" w:hAnsi="Calibri" w:cs="Times New Roman"/>
          <w:b/>
        </w:rPr>
      </w:pPr>
    </w:p>
    <w:p w14:paraId="5ACAC8C2" w14:textId="142B13FD" w:rsidR="002337B2" w:rsidRDefault="002337B2" w:rsidP="005B38B2">
      <w:pPr>
        <w:spacing w:after="0" w:line="240" w:lineRule="auto"/>
        <w:jc w:val="both"/>
        <w:rPr>
          <w:rFonts w:ascii="Calibri" w:eastAsia="Times New Roman" w:hAnsi="Calibri" w:cs="Times New Roman"/>
          <w:b/>
          <w:i/>
        </w:rPr>
      </w:pPr>
      <w:r>
        <w:rPr>
          <w:rFonts w:ascii="Calibri" w:eastAsia="Times New Roman" w:hAnsi="Calibri" w:cs="Times New Roman"/>
          <w:b/>
          <w:i/>
        </w:rPr>
        <w:t>Dopravní výkon</w:t>
      </w:r>
      <w:r w:rsidR="008C33DB">
        <w:rPr>
          <w:rFonts w:ascii="Calibri" w:eastAsia="Times New Roman" w:hAnsi="Calibri" w:cs="Times New Roman"/>
          <w:b/>
          <w:i/>
        </w:rPr>
        <w:t xml:space="preserve"> </w:t>
      </w:r>
      <w:r w:rsidR="008C33DB" w:rsidRPr="008C33DB">
        <w:rPr>
          <w:rFonts w:ascii="Calibri" w:eastAsia="Times New Roman" w:hAnsi="Calibri" w:cs="Times New Roman"/>
        </w:rPr>
        <w:t>– vzdálenost</w:t>
      </w:r>
      <w:r w:rsidR="008C33DB">
        <w:rPr>
          <w:rFonts w:ascii="Calibri" w:eastAsia="Times New Roman" w:hAnsi="Calibri" w:cs="Times New Roman"/>
          <w:b/>
          <w:i/>
        </w:rPr>
        <w:t xml:space="preserve"> </w:t>
      </w:r>
      <w:r w:rsidR="008C33DB" w:rsidRPr="008C33DB">
        <w:rPr>
          <w:rFonts w:ascii="Calibri" w:eastAsia="Times New Roman" w:hAnsi="Calibri" w:cs="Times New Roman"/>
        </w:rPr>
        <w:t>ujetá</w:t>
      </w:r>
      <w:r w:rsidR="008C33DB">
        <w:rPr>
          <w:rFonts w:ascii="Calibri" w:eastAsia="Times New Roman" w:hAnsi="Calibri" w:cs="Times New Roman"/>
          <w:b/>
          <w:i/>
        </w:rPr>
        <w:t xml:space="preserve"> </w:t>
      </w:r>
      <w:r w:rsidR="008C33DB" w:rsidRPr="008C33DB">
        <w:rPr>
          <w:rFonts w:ascii="Calibri" w:eastAsia="Times New Roman" w:hAnsi="Calibri" w:cs="Times New Roman"/>
        </w:rPr>
        <w:t>na</w:t>
      </w:r>
      <w:r w:rsidR="008C33DB" w:rsidRPr="008C33DB">
        <w:rPr>
          <w:rFonts w:ascii="Calibri" w:eastAsia="Times New Roman" w:hAnsi="Calibri" w:cs="Times New Roman"/>
          <w:b/>
        </w:rPr>
        <w:t xml:space="preserve"> </w:t>
      </w:r>
      <w:r w:rsidR="00157CC7" w:rsidRPr="008C33DB">
        <w:rPr>
          <w:rFonts w:ascii="Calibri" w:eastAsia="Times New Roman" w:hAnsi="Calibri" w:cs="Times New Roman"/>
        </w:rPr>
        <w:t>Lin</w:t>
      </w:r>
      <w:r w:rsidR="00157CC7">
        <w:rPr>
          <w:rFonts w:ascii="Calibri" w:eastAsia="Times New Roman" w:hAnsi="Calibri" w:cs="Times New Roman"/>
        </w:rPr>
        <w:t xml:space="preserve">kách </w:t>
      </w:r>
      <w:r w:rsidR="008C33DB">
        <w:rPr>
          <w:rFonts w:ascii="Calibri" w:eastAsia="Times New Roman" w:hAnsi="Calibri" w:cs="Times New Roman"/>
        </w:rPr>
        <w:t>na jednotlivých Spojích</w:t>
      </w:r>
      <w:r w:rsidR="00F34812">
        <w:rPr>
          <w:rFonts w:ascii="Calibri" w:eastAsia="Times New Roman" w:hAnsi="Calibri" w:cs="Times New Roman"/>
        </w:rPr>
        <w:t>.</w:t>
      </w:r>
      <w:r w:rsidR="008C33DB" w:rsidRPr="008C33DB">
        <w:rPr>
          <w:rFonts w:ascii="Calibri" w:eastAsia="Times New Roman" w:hAnsi="Calibri" w:cs="Times New Roman"/>
          <w:b/>
          <w:i/>
        </w:rPr>
        <w:t xml:space="preserve"> </w:t>
      </w:r>
      <w:r w:rsidR="00F34812" w:rsidRPr="000314BF">
        <w:rPr>
          <w:rFonts w:ascii="Calibri" w:eastAsia="Times New Roman" w:hAnsi="Calibri" w:cs="Times New Roman"/>
        </w:rPr>
        <w:t xml:space="preserve">Pro stanovení </w:t>
      </w:r>
      <w:r w:rsidR="00F34812">
        <w:rPr>
          <w:rFonts w:ascii="Calibri" w:eastAsia="Times New Roman" w:hAnsi="Calibri" w:cs="Times New Roman"/>
        </w:rPr>
        <w:t>Dopravního</w:t>
      </w:r>
      <w:r w:rsidR="00F34812" w:rsidRPr="000314BF">
        <w:rPr>
          <w:rFonts w:ascii="Calibri" w:eastAsia="Times New Roman" w:hAnsi="Calibri" w:cs="Times New Roman"/>
        </w:rPr>
        <w:t xml:space="preserve"> </w:t>
      </w:r>
      <w:r w:rsidR="00F34812">
        <w:rPr>
          <w:rFonts w:ascii="Calibri" w:eastAsia="Times New Roman" w:hAnsi="Calibri" w:cs="Times New Roman"/>
        </w:rPr>
        <w:t>výkonu</w:t>
      </w:r>
      <w:r w:rsidR="00F34812" w:rsidRPr="000314BF">
        <w:rPr>
          <w:rFonts w:ascii="Calibri" w:eastAsia="Times New Roman" w:hAnsi="Calibri" w:cs="Times New Roman"/>
        </w:rPr>
        <w:t xml:space="preserve"> </w:t>
      </w:r>
      <w:r w:rsidR="00F34812">
        <w:rPr>
          <w:rFonts w:ascii="Calibri" w:eastAsia="Times New Roman" w:hAnsi="Calibri" w:cs="Times New Roman"/>
        </w:rPr>
        <w:t>jsou</w:t>
      </w:r>
      <w:r w:rsidR="00F34812" w:rsidRPr="000314BF">
        <w:rPr>
          <w:rFonts w:ascii="Calibri" w:eastAsia="Times New Roman" w:hAnsi="Calibri" w:cs="Times New Roman"/>
        </w:rPr>
        <w:t xml:space="preserve"> použ</w:t>
      </w:r>
      <w:r w:rsidR="00F34812">
        <w:rPr>
          <w:rFonts w:ascii="Calibri" w:eastAsia="Times New Roman" w:hAnsi="Calibri" w:cs="Times New Roman"/>
        </w:rPr>
        <w:t>ívány</w:t>
      </w:r>
      <w:r w:rsidR="00F34812" w:rsidRPr="000314BF">
        <w:rPr>
          <w:rFonts w:ascii="Calibri" w:eastAsia="Times New Roman" w:hAnsi="Calibri" w:cs="Times New Roman"/>
        </w:rPr>
        <w:t xml:space="preserve"> údaje provozovatele dráhy (</w:t>
      </w:r>
      <w:del w:id="17" w:author="Richard Volín" w:date="2020-06-26T15:05:00Z">
        <w:r w:rsidR="00F34812" w:rsidRPr="000314BF">
          <w:rPr>
            <w:rFonts w:ascii="Calibri" w:eastAsia="Times New Roman" w:hAnsi="Calibri" w:cs="Times New Roman"/>
          </w:rPr>
          <w:delText>SŽDC</w:delText>
        </w:r>
      </w:del>
      <w:ins w:id="18" w:author="Richard Volín" w:date="2020-06-26T15:05:00Z">
        <w:r w:rsidR="00F34812" w:rsidRPr="000314BF">
          <w:rPr>
            <w:rFonts w:ascii="Calibri" w:eastAsia="Times New Roman" w:hAnsi="Calibri" w:cs="Times New Roman"/>
          </w:rPr>
          <w:t>SŽ</w:t>
        </w:r>
      </w:ins>
      <w:r w:rsidR="00F34812" w:rsidRPr="000314BF">
        <w:rPr>
          <w:rFonts w:ascii="Calibri" w:eastAsia="Times New Roman" w:hAnsi="Calibri" w:cs="Times New Roman"/>
        </w:rPr>
        <w:t>).</w:t>
      </w:r>
    </w:p>
    <w:p w14:paraId="5ACAC8C3" w14:textId="4ED34AA2" w:rsidR="00A064E1" w:rsidRDefault="00A064E1" w:rsidP="00E23998">
      <w:pPr>
        <w:pStyle w:val="Odstavecseseznamem"/>
        <w:numPr>
          <w:ilvl w:val="0"/>
          <w:numId w:val="8"/>
        </w:numPr>
        <w:spacing w:after="0" w:line="240" w:lineRule="auto"/>
        <w:jc w:val="both"/>
        <w:rPr>
          <w:rFonts w:ascii="Calibri" w:eastAsia="Times New Roman" w:hAnsi="Calibri" w:cs="Times New Roman"/>
        </w:rPr>
      </w:pPr>
      <w:r w:rsidRPr="00F34812">
        <w:rPr>
          <w:rFonts w:ascii="Calibri" w:eastAsia="Times New Roman" w:hAnsi="Calibri" w:cs="Times New Roman"/>
          <w:b/>
          <w:i/>
        </w:rPr>
        <w:t xml:space="preserve">Výchozí </w:t>
      </w:r>
      <w:r w:rsidR="000314BF" w:rsidRPr="00F34812">
        <w:rPr>
          <w:rFonts w:ascii="Calibri" w:eastAsia="Times New Roman" w:hAnsi="Calibri" w:cs="Times New Roman"/>
          <w:b/>
          <w:i/>
        </w:rPr>
        <w:t>d</w:t>
      </w:r>
      <w:r w:rsidRPr="00F34812">
        <w:rPr>
          <w:rFonts w:ascii="Calibri" w:eastAsia="Times New Roman" w:hAnsi="Calibri" w:cs="Times New Roman"/>
          <w:b/>
          <w:i/>
        </w:rPr>
        <w:t>opravní výkon</w:t>
      </w:r>
      <w:r w:rsidR="000314BF" w:rsidRPr="00F34812">
        <w:rPr>
          <w:rFonts w:ascii="Calibri" w:eastAsia="Times New Roman" w:hAnsi="Calibri" w:cs="Times New Roman"/>
          <w:b/>
          <w:i/>
        </w:rPr>
        <w:t xml:space="preserve"> </w:t>
      </w:r>
      <w:r w:rsidR="000314BF" w:rsidRPr="00F34812">
        <w:rPr>
          <w:rFonts w:ascii="Calibri" w:eastAsia="Times New Roman" w:hAnsi="Calibri" w:cs="Times New Roman"/>
        </w:rPr>
        <w:t xml:space="preserve">– předpokládaný rozsah dopravních výkonů pro </w:t>
      </w:r>
      <w:r w:rsidR="007E4C0C">
        <w:rPr>
          <w:rFonts w:ascii="Calibri" w:eastAsia="Times New Roman" w:hAnsi="Calibri" w:cs="Times New Roman"/>
        </w:rPr>
        <w:t xml:space="preserve">předpokládané </w:t>
      </w:r>
      <w:r w:rsidR="000314BF" w:rsidRPr="00F34812">
        <w:rPr>
          <w:rFonts w:ascii="Calibri" w:eastAsia="Times New Roman" w:hAnsi="Calibri" w:cs="Times New Roman"/>
        </w:rPr>
        <w:t xml:space="preserve">první </w:t>
      </w:r>
      <w:r w:rsidR="009100DB">
        <w:rPr>
          <w:rFonts w:ascii="Calibri" w:eastAsia="Times New Roman" w:hAnsi="Calibri" w:cs="Times New Roman"/>
        </w:rPr>
        <w:t xml:space="preserve">období platnosti Jízdního řádu, tedy od prosince </w:t>
      </w:r>
      <w:r w:rsidR="00157CC7">
        <w:rPr>
          <w:rFonts w:ascii="Calibri" w:eastAsia="Times New Roman" w:hAnsi="Calibri" w:cs="Times New Roman"/>
        </w:rPr>
        <w:t xml:space="preserve">2022 </w:t>
      </w:r>
      <w:r w:rsidR="009100DB">
        <w:rPr>
          <w:rFonts w:ascii="Calibri" w:eastAsia="Times New Roman" w:hAnsi="Calibri" w:cs="Times New Roman"/>
        </w:rPr>
        <w:t xml:space="preserve">do prosince </w:t>
      </w:r>
      <w:r w:rsidR="00157CC7">
        <w:rPr>
          <w:rFonts w:ascii="Calibri" w:eastAsia="Times New Roman" w:hAnsi="Calibri" w:cs="Times New Roman"/>
        </w:rPr>
        <w:t>2023</w:t>
      </w:r>
      <w:r w:rsidR="000314BF" w:rsidRPr="00F34812">
        <w:rPr>
          <w:rFonts w:ascii="Calibri" w:eastAsia="Times New Roman" w:hAnsi="Calibri" w:cs="Times New Roman"/>
        </w:rPr>
        <w:t xml:space="preserve">. Jde o dopravní výkon, k němuž jsou vztaženy všechny </w:t>
      </w:r>
      <w:r w:rsidR="00AD160D" w:rsidRPr="00F34812">
        <w:rPr>
          <w:rFonts w:ascii="Calibri" w:eastAsia="Times New Roman" w:hAnsi="Calibri" w:cs="Times New Roman"/>
        </w:rPr>
        <w:t>Cenotvorné položky</w:t>
      </w:r>
      <w:r w:rsidR="000314BF" w:rsidRPr="00F34812">
        <w:rPr>
          <w:rFonts w:ascii="Calibri" w:eastAsia="Times New Roman" w:hAnsi="Calibri" w:cs="Times New Roman"/>
        </w:rPr>
        <w:t xml:space="preserve"> uvedené ve Výchozím finančním modelu a </w:t>
      </w:r>
      <w:r w:rsidR="00C033DA">
        <w:rPr>
          <w:rFonts w:ascii="Calibri" w:eastAsia="Times New Roman" w:hAnsi="Calibri" w:cs="Times New Roman"/>
        </w:rPr>
        <w:t>Aktualizovaném</w:t>
      </w:r>
      <w:r w:rsidR="000314BF" w:rsidRPr="00F34812">
        <w:rPr>
          <w:rFonts w:ascii="Calibri" w:eastAsia="Times New Roman" w:hAnsi="Calibri" w:cs="Times New Roman"/>
        </w:rPr>
        <w:t xml:space="preserve"> finančním modelu. </w:t>
      </w:r>
      <w:r w:rsidR="009100DB">
        <w:rPr>
          <w:rFonts w:ascii="Calibri" w:eastAsia="Times New Roman" w:hAnsi="Calibri" w:cs="Times New Roman"/>
        </w:rPr>
        <w:t xml:space="preserve">Dle pravidel Smlouvy se může Objednaný dopravní výkon odlišovat od Výchozího dopravního výkonu již v </w:t>
      </w:r>
      <w:r w:rsidR="009100DB" w:rsidRPr="00F34812">
        <w:rPr>
          <w:rFonts w:ascii="Calibri" w:eastAsia="Times New Roman" w:hAnsi="Calibri" w:cs="Times New Roman"/>
        </w:rPr>
        <w:t>první</w:t>
      </w:r>
      <w:r w:rsidR="009100DB">
        <w:rPr>
          <w:rFonts w:ascii="Calibri" w:eastAsia="Times New Roman" w:hAnsi="Calibri" w:cs="Times New Roman"/>
        </w:rPr>
        <w:t>m</w:t>
      </w:r>
      <w:r w:rsidR="009100DB" w:rsidRPr="00F34812">
        <w:rPr>
          <w:rFonts w:ascii="Calibri" w:eastAsia="Times New Roman" w:hAnsi="Calibri" w:cs="Times New Roman"/>
        </w:rPr>
        <w:t xml:space="preserve"> </w:t>
      </w:r>
      <w:r w:rsidR="009100DB">
        <w:rPr>
          <w:rFonts w:ascii="Calibri" w:eastAsia="Times New Roman" w:hAnsi="Calibri" w:cs="Times New Roman"/>
        </w:rPr>
        <w:t>období platnosti Jízdního řádu.</w:t>
      </w:r>
    </w:p>
    <w:p w14:paraId="5ACAC8C4" w14:textId="11A8F4F3" w:rsidR="00FD686A" w:rsidRPr="00FD686A" w:rsidRDefault="00FD686A" w:rsidP="00E23998">
      <w:pPr>
        <w:pStyle w:val="Odstavecseseznamem"/>
        <w:numPr>
          <w:ilvl w:val="0"/>
          <w:numId w:val="8"/>
        </w:numPr>
        <w:spacing w:after="0" w:line="240" w:lineRule="auto"/>
        <w:jc w:val="both"/>
        <w:rPr>
          <w:rFonts w:ascii="Calibri" w:eastAsia="Times New Roman" w:hAnsi="Calibri" w:cs="Times New Roman"/>
        </w:rPr>
      </w:pPr>
      <w:r w:rsidRPr="00FD686A">
        <w:rPr>
          <w:rFonts w:ascii="Calibri" w:eastAsia="Times New Roman" w:hAnsi="Calibri" w:cs="Times New Roman"/>
          <w:b/>
          <w:i/>
        </w:rPr>
        <w:t>Minimální dopravní výkon</w:t>
      </w:r>
      <w:r>
        <w:rPr>
          <w:rFonts w:ascii="Calibri" w:eastAsia="Times New Roman" w:hAnsi="Calibri" w:cs="Times New Roman"/>
        </w:rPr>
        <w:t xml:space="preserve"> – </w:t>
      </w:r>
      <w:r w:rsidRPr="00FD686A">
        <w:rPr>
          <w:rFonts w:ascii="Calibri" w:eastAsia="Times New Roman" w:hAnsi="Calibri" w:cs="Times New Roman"/>
        </w:rPr>
        <w:t xml:space="preserve">rozsah dopravního výkonu, pod který v každém </w:t>
      </w:r>
      <w:r w:rsidR="009100DB">
        <w:rPr>
          <w:rFonts w:ascii="Calibri" w:eastAsia="Times New Roman" w:hAnsi="Calibri" w:cs="Times New Roman"/>
        </w:rPr>
        <w:t>období platnosti Jízdního řádu dle</w:t>
      </w:r>
      <w:r w:rsidRPr="00FD686A">
        <w:rPr>
          <w:rFonts w:ascii="Calibri" w:eastAsia="Times New Roman" w:hAnsi="Calibri" w:cs="Times New Roman"/>
        </w:rPr>
        <w:t xml:space="preserve"> Smlouvy neklesne </w:t>
      </w:r>
      <w:r>
        <w:rPr>
          <w:rFonts w:ascii="Calibri" w:eastAsia="Times New Roman" w:hAnsi="Calibri" w:cs="Times New Roman"/>
        </w:rPr>
        <w:t>O</w:t>
      </w:r>
      <w:r w:rsidRPr="00FD686A">
        <w:rPr>
          <w:rFonts w:ascii="Calibri" w:eastAsia="Times New Roman" w:hAnsi="Calibri" w:cs="Times New Roman"/>
        </w:rPr>
        <w:t xml:space="preserve">bjednaný dopravní výkon a který si Objednatel vyhradil v souladu s § 100 odst. 1 ZZVZ, činí </w:t>
      </w:r>
      <w:r w:rsidR="0074250E">
        <w:rPr>
          <w:rFonts w:ascii="Calibri" w:eastAsia="Times New Roman" w:hAnsi="Calibri" w:cs="Times New Roman"/>
        </w:rPr>
        <w:t>90</w:t>
      </w:r>
      <w:r w:rsidRPr="00FD686A">
        <w:rPr>
          <w:rFonts w:ascii="Calibri" w:eastAsia="Times New Roman" w:hAnsi="Calibri" w:cs="Times New Roman"/>
        </w:rPr>
        <w:t xml:space="preserve"> % Výchozího </w:t>
      </w:r>
      <w:r>
        <w:rPr>
          <w:rFonts w:ascii="Calibri" w:eastAsia="Times New Roman" w:hAnsi="Calibri" w:cs="Times New Roman"/>
        </w:rPr>
        <w:t>dopravního výkonu</w:t>
      </w:r>
      <w:r w:rsidRPr="00FD686A">
        <w:rPr>
          <w:rFonts w:ascii="Calibri" w:eastAsia="Times New Roman" w:hAnsi="Calibri" w:cs="Times New Roman"/>
        </w:rPr>
        <w:t>.</w:t>
      </w:r>
    </w:p>
    <w:p w14:paraId="5ACAC8C5" w14:textId="77777777" w:rsidR="00FD686A" w:rsidRPr="00F34812" w:rsidRDefault="00FD686A" w:rsidP="00E23998">
      <w:pPr>
        <w:pStyle w:val="Odstavecseseznamem"/>
        <w:numPr>
          <w:ilvl w:val="0"/>
          <w:numId w:val="8"/>
        </w:numPr>
        <w:spacing w:after="0" w:line="240" w:lineRule="auto"/>
        <w:jc w:val="both"/>
        <w:rPr>
          <w:rFonts w:ascii="Calibri" w:eastAsia="Times New Roman" w:hAnsi="Calibri" w:cs="Times New Roman"/>
        </w:rPr>
      </w:pPr>
      <w:r w:rsidRPr="00FD686A">
        <w:rPr>
          <w:rFonts w:ascii="Calibri" w:eastAsia="Times New Roman" w:hAnsi="Calibri" w:cs="Times New Roman"/>
          <w:b/>
          <w:i/>
        </w:rPr>
        <w:t>Maximální dopravní výkon</w:t>
      </w:r>
      <w:r>
        <w:rPr>
          <w:rFonts w:ascii="Calibri" w:eastAsia="Times New Roman" w:hAnsi="Calibri" w:cs="Times New Roman"/>
        </w:rPr>
        <w:t xml:space="preserve"> – </w:t>
      </w:r>
      <w:r w:rsidRPr="00FD686A">
        <w:rPr>
          <w:rFonts w:ascii="Calibri" w:eastAsia="Times New Roman" w:hAnsi="Calibri" w:cs="Times New Roman"/>
        </w:rPr>
        <w:t xml:space="preserve">rozsah dopravního výkonu, nad nějž se v </w:t>
      </w:r>
      <w:r w:rsidR="009100DB" w:rsidRPr="00FD686A">
        <w:rPr>
          <w:rFonts w:ascii="Calibri" w:eastAsia="Times New Roman" w:hAnsi="Calibri" w:cs="Times New Roman"/>
        </w:rPr>
        <w:t xml:space="preserve">každém </w:t>
      </w:r>
      <w:r w:rsidR="009100DB">
        <w:rPr>
          <w:rFonts w:ascii="Calibri" w:eastAsia="Times New Roman" w:hAnsi="Calibri" w:cs="Times New Roman"/>
        </w:rPr>
        <w:t>období platnosti Jízdního řádu dle</w:t>
      </w:r>
      <w:r w:rsidR="009100DB" w:rsidRPr="00FD686A">
        <w:rPr>
          <w:rFonts w:ascii="Calibri" w:eastAsia="Times New Roman" w:hAnsi="Calibri" w:cs="Times New Roman"/>
        </w:rPr>
        <w:t xml:space="preserve"> Smlouvy</w:t>
      </w:r>
      <w:r>
        <w:rPr>
          <w:rFonts w:ascii="Calibri" w:eastAsia="Times New Roman" w:hAnsi="Calibri" w:cs="Times New Roman"/>
        </w:rPr>
        <w:t xml:space="preserve"> nezvýší O</w:t>
      </w:r>
      <w:r w:rsidRPr="00FD686A">
        <w:rPr>
          <w:rFonts w:ascii="Calibri" w:eastAsia="Times New Roman" w:hAnsi="Calibri" w:cs="Times New Roman"/>
        </w:rPr>
        <w:t xml:space="preserve">bjednaný dopravní výkon a který si Objednatel vyhradil v souladu s § 100 odst. 1 ZZVZ, činí 150 % Výchozího </w:t>
      </w:r>
      <w:r>
        <w:rPr>
          <w:rFonts w:ascii="Calibri" w:eastAsia="Times New Roman" w:hAnsi="Calibri" w:cs="Times New Roman"/>
        </w:rPr>
        <w:t>dopravního výkonu</w:t>
      </w:r>
      <w:r w:rsidRPr="00FD686A">
        <w:rPr>
          <w:rFonts w:ascii="Calibri" w:eastAsia="Times New Roman" w:hAnsi="Calibri" w:cs="Times New Roman"/>
        </w:rPr>
        <w:t>. Ke zvýšení rozsahu dopravního výkonu může dojít zejména v důsledku zvýšení poptávky cestujících například v důsledku rozvoje nových sídelních lokalit či nových pracovních příležitostí, zvýšení atraktivity železniční dopravy nebo změn v oblasti tarifní politiky státu.</w:t>
      </w:r>
    </w:p>
    <w:p w14:paraId="5ACAC8C6" w14:textId="77777777" w:rsidR="00F34812" w:rsidRPr="00F34812" w:rsidRDefault="00F34812" w:rsidP="00E23998">
      <w:pPr>
        <w:pStyle w:val="Odstavecseseznamem"/>
        <w:numPr>
          <w:ilvl w:val="0"/>
          <w:numId w:val="7"/>
        </w:numPr>
        <w:spacing w:after="0" w:line="240" w:lineRule="auto"/>
        <w:jc w:val="both"/>
        <w:rPr>
          <w:rFonts w:ascii="Calibri" w:eastAsia="Times New Roman" w:hAnsi="Calibri" w:cs="Times New Roman"/>
          <w:b/>
          <w:i/>
        </w:rPr>
      </w:pPr>
      <w:r w:rsidRPr="00F34812">
        <w:rPr>
          <w:rFonts w:ascii="Calibri" w:eastAsia="Times New Roman" w:hAnsi="Calibri" w:cs="Times New Roman"/>
          <w:b/>
          <w:i/>
        </w:rPr>
        <w:t xml:space="preserve">Objednaný dopravní výkon </w:t>
      </w:r>
      <w:r w:rsidRPr="00F34812">
        <w:rPr>
          <w:rFonts w:ascii="Calibri" w:eastAsia="Times New Roman" w:hAnsi="Calibri" w:cs="Times New Roman"/>
        </w:rPr>
        <w:t>–</w:t>
      </w:r>
      <w:r w:rsidR="000C5D94">
        <w:rPr>
          <w:rFonts w:ascii="Calibri" w:eastAsia="Times New Roman" w:hAnsi="Calibri" w:cs="Times New Roman"/>
        </w:rPr>
        <w:t xml:space="preserve"> </w:t>
      </w:r>
      <w:r w:rsidR="009100DB">
        <w:rPr>
          <w:rFonts w:ascii="Calibri" w:eastAsia="Times New Roman" w:hAnsi="Calibri" w:cs="Times New Roman"/>
        </w:rPr>
        <w:t>dopravní výkon</w:t>
      </w:r>
      <w:r w:rsidR="000C5D94">
        <w:rPr>
          <w:rFonts w:ascii="Calibri" w:eastAsia="Times New Roman" w:hAnsi="Calibri" w:cs="Times New Roman"/>
        </w:rPr>
        <w:t xml:space="preserve">, který je Dopravce povinen </w:t>
      </w:r>
      <w:r w:rsidR="009100DB">
        <w:rPr>
          <w:rFonts w:ascii="Calibri" w:eastAsia="Times New Roman" w:hAnsi="Calibri" w:cs="Times New Roman"/>
        </w:rPr>
        <w:t>s</w:t>
      </w:r>
      <w:r w:rsidR="000C5D94">
        <w:rPr>
          <w:rFonts w:ascii="Calibri" w:eastAsia="Times New Roman" w:hAnsi="Calibri" w:cs="Times New Roman"/>
        </w:rPr>
        <w:t>plnit dle</w:t>
      </w:r>
      <w:r w:rsidR="000C5D94" w:rsidRPr="000C5D94">
        <w:rPr>
          <w:rFonts w:ascii="Calibri" w:eastAsia="Times New Roman" w:hAnsi="Calibri" w:cs="Times New Roman"/>
        </w:rPr>
        <w:t xml:space="preserve"> </w:t>
      </w:r>
      <w:r w:rsidR="000C5D94">
        <w:rPr>
          <w:rFonts w:ascii="Calibri" w:eastAsia="Times New Roman" w:hAnsi="Calibri" w:cs="Times New Roman"/>
        </w:rPr>
        <w:t xml:space="preserve">Jízdního řádu </w:t>
      </w:r>
      <w:r w:rsidR="000C5D94" w:rsidRPr="000C5D94">
        <w:rPr>
          <w:rFonts w:ascii="Calibri" w:eastAsia="Times New Roman" w:hAnsi="Calibri" w:cs="Times New Roman"/>
        </w:rPr>
        <w:t>pro příslušn</w:t>
      </w:r>
      <w:r w:rsidR="009100DB">
        <w:rPr>
          <w:rFonts w:ascii="Calibri" w:eastAsia="Times New Roman" w:hAnsi="Calibri" w:cs="Times New Roman"/>
        </w:rPr>
        <w:t>é období platnosti</w:t>
      </w:r>
      <w:r w:rsidR="000C5D94" w:rsidRPr="000C5D94">
        <w:rPr>
          <w:rFonts w:ascii="Calibri" w:eastAsia="Times New Roman" w:hAnsi="Calibri" w:cs="Times New Roman"/>
        </w:rPr>
        <w:t xml:space="preserve"> v souladu s odstavcem </w:t>
      </w:r>
      <w:r w:rsidR="007E4C0C">
        <w:rPr>
          <w:rFonts w:ascii="Calibri" w:eastAsia="Times New Roman" w:hAnsi="Calibri" w:cs="Times New Roman"/>
        </w:rPr>
        <w:t>2</w:t>
      </w:r>
      <w:r w:rsidR="000C5D94" w:rsidRPr="000C5D94">
        <w:rPr>
          <w:rFonts w:ascii="Calibri" w:eastAsia="Times New Roman" w:hAnsi="Calibri" w:cs="Times New Roman"/>
        </w:rPr>
        <w:t>.5 Smlouvy.</w:t>
      </w:r>
    </w:p>
    <w:p w14:paraId="5ACAC8C7" w14:textId="77777777" w:rsidR="00F34812" w:rsidRPr="00731C07" w:rsidRDefault="00F34812"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 xml:space="preserve">Objednaný dopravní výkon </w:t>
      </w:r>
      <w:r w:rsidR="009100DB" w:rsidRPr="00731C07">
        <w:rPr>
          <w:rFonts w:ascii="Calibri" w:eastAsia="Times New Roman" w:hAnsi="Calibri" w:cs="Calibri"/>
          <w:b/>
          <w:bCs/>
          <w:i/>
          <w:color w:val="000000"/>
          <w:lang w:eastAsia="en-GB"/>
        </w:rPr>
        <w:t>jednotek</w:t>
      </w:r>
      <w:r w:rsidRPr="00F34812">
        <w:rPr>
          <w:rFonts w:ascii="Calibri" w:eastAsia="Times New Roman" w:hAnsi="Calibri" w:cs="Times New Roman"/>
          <w:b/>
          <w:i/>
        </w:rPr>
        <w:t xml:space="preserve"> </w:t>
      </w:r>
      <w:r w:rsidRPr="00F34812">
        <w:rPr>
          <w:rFonts w:ascii="Calibri" w:eastAsia="Times New Roman" w:hAnsi="Calibri" w:cs="Times New Roman"/>
        </w:rPr>
        <w:t>–</w:t>
      </w:r>
      <w:r w:rsidR="000C5D94">
        <w:rPr>
          <w:rFonts w:ascii="Calibri" w:eastAsia="Times New Roman" w:hAnsi="Calibri" w:cs="Times New Roman"/>
        </w:rPr>
        <w:t xml:space="preserve"> dopravní výkon plánovaně zajištěný jednou </w:t>
      </w:r>
      <w:r w:rsidR="00DD5E5D">
        <w:rPr>
          <w:rFonts w:ascii="Calibri" w:eastAsia="Times New Roman" w:hAnsi="Calibri" w:cs="Times New Roman"/>
        </w:rPr>
        <w:t xml:space="preserve">Vlakovou </w:t>
      </w:r>
      <w:r w:rsidR="000C5D94">
        <w:rPr>
          <w:rFonts w:ascii="Calibri" w:eastAsia="Times New Roman" w:hAnsi="Calibri" w:cs="Times New Roman"/>
        </w:rPr>
        <w:t>jednotkou, vyznačený pro jednotlivé Spoje v Jízdním řádu.</w:t>
      </w:r>
    </w:p>
    <w:p w14:paraId="5ACAC8C8" w14:textId="77777777" w:rsidR="00F34812" w:rsidRPr="00731C07" w:rsidRDefault="00F34812"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Objednaný dopravní výkon souprav</w:t>
      </w:r>
      <w:r w:rsidR="009100DB" w:rsidRPr="00731C07">
        <w:rPr>
          <w:rFonts w:ascii="Calibri" w:eastAsia="Times New Roman" w:hAnsi="Calibri" w:cs="Calibri"/>
          <w:b/>
          <w:bCs/>
          <w:i/>
          <w:color w:val="000000"/>
          <w:lang w:eastAsia="en-GB"/>
        </w:rPr>
        <w:t xml:space="preserve"> dvou jednotek </w:t>
      </w:r>
      <w:r w:rsidRPr="00F34812">
        <w:rPr>
          <w:rFonts w:ascii="Calibri" w:eastAsia="Times New Roman" w:hAnsi="Calibri" w:cs="Times New Roman"/>
        </w:rPr>
        <w:t>–</w:t>
      </w:r>
      <w:r w:rsidR="000C5D94">
        <w:rPr>
          <w:rFonts w:ascii="Calibri" w:eastAsia="Times New Roman" w:hAnsi="Calibri" w:cs="Times New Roman"/>
        </w:rPr>
        <w:t xml:space="preserve"> dopravní výkon plánovaně zajištěný soupravou spřaženou ze dvou </w:t>
      </w:r>
      <w:r w:rsidR="00DD5E5D">
        <w:rPr>
          <w:rFonts w:ascii="Calibri" w:eastAsia="Times New Roman" w:hAnsi="Calibri" w:cs="Times New Roman"/>
        </w:rPr>
        <w:t xml:space="preserve">Vlakových </w:t>
      </w:r>
      <w:r w:rsidR="000C5D94">
        <w:rPr>
          <w:rFonts w:ascii="Calibri" w:eastAsia="Times New Roman" w:hAnsi="Calibri" w:cs="Times New Roman"/>
        </w:rPr>
        <w:t>jednotek, vyznačený pro jednotlivé Spoje v Jízdním řádu.</w:t>
      </w:r>
    </w:p>
    <w:p w14:paraId="5ACAC8C9" w14:textId="77777777" w:rsidR="009100DB" w:rsidRPr="00731C07" w:rsidRDefault="009100DB"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 xml:space="preserve">Objednaný dopravní výkon souprav tří jednotek </w:t>
      </w:r>
      <w:r w:rsidRPr="00F34812">
        <w:rPr>
          <w:rFonts w:ascii="Calibri" w:eastAsia="Times New Roman" w:hAnsi="Calibri" w:cs="Times New Roman"/>
        </w:rPr>
        <w:t>–</w:t>
      </w:r>
      <w:r>
        <w:rPr>
          <w:rFonts w:ascii="Calibri" w:eastAsia="Times New Roman" w:hAnsi="Calibri" w:cs="Times New Roman"/>
        </w:rPr>
        <w:t xml:space="preserve"> dopravní výkon plánovaně zajištěný soupravou spřaženou ze tří </w:t>
      </w:r>
      <w:r w:rsidR="00DD5E5D">
        <w:rPr>
          <w:rFonts w:ascii="Calibri" w:eastAsia="Times New Roman" w:hAnsi="Calibri" w:cs="Times New Roman"/>
        </w:rPr>
        <w:t xml:space="preserve">Vlakových </w:t>
      </w:r>
      <w:r>
        <w:rPr>
          <w:rFonts w:ascii="Calibri" w:eastAsia="Times New Roman" w:hAnsi="Calibri" w:cs="Times New Roman"/>
        </w:rPr>
        <w:t>jednotek, vyznačený pro jednotlivé Spoje v Jízdním řádu.</w:t>
      </w:r>
    </w:p>
    <w:p w14:paraId="5ACAC8CA" w14:textId="77777777" w:rsidR="000C5D94" w:rsidRPr="000C5D94" w:rsidRDefault="000C5D94" w:rsidP="00E23998">
      <w:pPr>
        <w:pStyle w:val="Odstavecseseznamem"/>
        <w:numPr>
          <w:ilvl w:val="0"/>
          <w:numId w:val="7"/>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Neuplatnitelný dopravní výkon</w:t>
      </w:r>
      <w:r w:rsidRPr="00F34812">
        <w:rPr>
          <w:rFonts w:ascii="Calibri" w:eastAsia="Times New Roman" w:hAnsi="Calibri" w:cs="Times New Roman"/>
          <w:b/>
          <w:i/>
        </w:rPr>
        <w:t xml:space="preserve"> </w:t>
      </w:r>
      <w:r w:rsidRPr="00F34812">
        <w:rPr>
          <w:rFonts w:ascii="Calibri" w:eastAsia="Times New Roman" w:hAnsi="Calibri" w:cs="Times New Roman"/>
        </w:rPr>
        <w:t>–</w:t>
      </w:r>
      <w:r w:rsidR="00FD686A">
        <w:rPr>
          <w:rFonts w:ascii="Calibri" w:eastAsia="Times New Roman" w:hAnsi="Calibri" w:cs="Times New Roman"/>
        </w:rPr>
        <w:t xml:space="preserve"> </w:t>
      </w:r>
      <w:r w:rsidR="00C22E5F" w:rsidRPr="00C22E5F">
        <w:rPr>
          <w:rFonts w:ascii="Calibri" w:eastAsia="Times New Roman" w:hAnsi="Calibri" w:cs="Times New Roman"/>
        </w:rPr>
        <w:t xml:space="preserve">dopravní výkon, který Dopravce provedl v rozporu s </w:t>
      </w:r>
      <w:r w:rsidR="009100DB">
        <w:rPr>
          <w:rFonts w:ascii="Calibri" w:eastAsia="Times New Roman" w:hAnsi="Calibri" w:cs="Times New Roman"/>
        </w:rPr>
        <w:t>J</w:t>
      </w:r>
      <w:r w:rsidR="00C22E5F" w:rsidRPr="00C22E5F">
        <w:rPr>
          <w:rFonts w:ascii="Calibri" w:eastAsia="Times New Roman" w:hAnsi="Calibri" w:cs="Times New Roman"/>
        </w:rPr>
        <w:t xml:space="preserve">ízdním řádem či neprovedl v důsledku porušení svých povinností dle této Smlouvy, jde zejm. o případy odřeknutí </w:t>
      </w:r>
      <w:r w:rsidR="00C22E5F">
        <w:rPr>
          <w:rFonts w:ascii="Calibri" w:eastAsia="Times New Roman" w:hAnsi="Calibri" w:cs="Times New Roman"/>
        </w:rPr>
        <w:t>Spoje</w:t>
      </w:r>
      <w:r w:rsidR="00C22E5F" w:rsidRPr="00C22E5F">
        <w:rPr>
          <w:rFonts w:ascii="Calibri" w:eastAsia="Times New Roman" w:hAnsi="Calibri" w:cs="Times New Roman"/>
        </w:rPr>
        <w:t xml:space="preserve"> a zpoždění </w:t>
      </w:r>
      <w:r w:rsidR="00C22E5F">
        <w:rPr>
          <w:rFonts w:ascii="Calibri" w:eastAsia="Times New Roman" w:hAnsi="Calibri" w:cs="Times New Roman"/>
        </w:rPr>
        <w:t>Spoje</w:t>
      </w:r>
      <w:r w:rsidR="00C22E5F" w:rsidRPr="00C22E5F">
        <w:rPr>
          <w:rFonts w:ascii="Calibri" w:eastAsia="Times New Roman" w:hAnsi="Calibri" w:cs="Times New Roman"/>
        </w:rPr>
        <w:t xml:space="preserve"> ve výši 60 minut a vyšším. Neuplatnitelným dopravním výkonem je také </w:t>
      </w:r>
      <w:r w:rsidR="000327DD">
        <w:rPr>
          <w:rFonts w:ascii="Calibri" w:eastAsia="Times New Roman" w:hAnsi="Calibri" w:cs="Times New Roman"/>
        </w:rPr>
        <w:t>S</w:t>
      </w:r>
      <w:r w:rsidR="00C22E5F" w:rsidRPr="00C22E5F">
        <w:rPr>
          <w:rFonts w:ascii="Calibri" w:eastAsia="Times New Roman" w:hAnsi="Calibri" w:cs="Times New Roman"/>
        </w:rPr>
        <w:t xml:space="preserve">poj vyjetý z výchozí či jakékoliv další zastávky oproti </w:t>
      </w:r>
      <w:r w:rsidR="000327DD">
        <w:rPr>
          <w:rFonts w:ascii="Calibri" w:eastAsia="Times New Roman" w:hAnsi="Calibri" w:cs="Times New Roman"/>
        </w:rPr>
        <w:t>J</w:t>
      </w:r>
      <w:r w:rsidR="00C22E5F" w:rsidRPr="00C22E5F">
        <w:rPr>
          <w:rFonts w:ascii="Calibri" w:eastAsia="Times New Roman" w:hAnsi="Calibri" w:cs="Times New Roman"/>
        </w:rPr>
        <w:t xml:space="preserve">ízdnímu řádu s časovým </w:t>
      </w:r>
      <w:r w:rsidR="00C22E5F">
        <w:rPr>
          <w:rFonts w:ascii="Calibri" w:eastAsia="Times New Roman" w:hAnsi="Calibri" w:cs="Times New Roman"/>
        </w:rPr>
        <w:t>předstihem</w:t>
      </w:r>
      <w:r w:rsidR="00C22E5F" w:rsidRPr="00C22E5F">
        <w:rPr>
          <w:rFonts w:ascii="Calibri" w:eastAsia="Times New Roman" w:hAnsi="Calibri" w:cs="Times New Roman"/>
        </w:rPr>
        <w:t>. Za Neuplatnitelný dopravní výkon je dále považován dopravní výkon nerealizovaný z důvodu stávky</w:t>
      </w:r>
      <w:r w:rsidR="00D458DC">
        <w:rPr>
          <w:rFonts w:ascii="Calibri" w:eastAsia="Times New Roman" w:hAnsi="Calibri" w:cs="Times New Roman"/>
        </w:rPr>
        <w:t xml:space="preserve"> zaměstnanců Dopravce</w:t>
      </w:r>
      <w:r w:rsidR="00C22E5F" w:rsidRPr="00C22E5F">
        <w:rPr>
          <w:rFonts w:ascii="Calibri" w:eastAsia="Times New Roman" w:hAnsi="Calibri" w:cs="Times New Roman"/>
        </w:rPr>
        <w:t xml:space="preserve">. </w:t>
      </w:r>
      <w:r w:rsidR="005E1ECB">
        <w:rPr>
          <w:rFonts w:ascii="Calibri" w:eastAsia="Times New Roman" w:hAnsi="Calibri" w:cs="Times New Roman"/>
        </w:rPr>
        <w:t>Spoj</w:t>
      </w:r>
      <w:r w:rsidR="005E1ECB" w:rsidRPr="00C22E5F">
        <w:rPr>
          <w:rFonts w:ascii="Calibri" w:eastAsia="Times New Roman" w:hAnsi="Calibri" w:cs="Times New Roman"/>
        </w:rPr>
        <w:t xml:space="preserve"> </w:t>
      </w:r>
      <w:r w:rsidR="00C22E5F" w:rsidRPr="00C22E5F">
        <w:rPr>
          <w:rFonts w:ascii="Calibri" w:eastAsia="Times New Roman" w:hAnsi="Calibri" w:cs="Times New Roman"/>
        </w:rPr>
        <w:t xml:space="preserve">lze uskutečnit i zajištěním náhradní dopravy při naplnění podmínek této Smlouvy. V takovém případě se pro účely </w:t>
      </w:r>
      <w:r w:rsidR="00C22E5F" w:rsidRPr="00C22E5F">
        <w:rPr>
          <w:rFonts w:ascii="Calibri" w:eastAsia="Times New Roman" w:hAnsi="Calibri" w:cs="Times New Roman"/>
        </w:rPr>
        <w:lastRenderedPageBreak/>
        <w:t xml:space="preserve">výpočtu </w:t>
      </w:r>
      <w:r w:rsidR="00805194">
        <w:rPr>
          <w:rFonts w:ascii="Calibri" w:eastAsia="Times New Roman" w:hAnsi="Calibri" w:cs="Times New Roman"/>
        </w:rPr>
        <w:t>Ceny</w:t>
      </w:r>
      <w:r w:rsidR="00805194" w:rsidRPr="00C22E5F">
        <w:rPr>
          <w:rFonts w:ascii="Calibri" w:eastAsia="Times New Roman" w:hAnsi="Calibri" w:cs="Times New Roman"/>
        </w:rPr>
        <w:t xml:space="preserve"> </w:t>
      </w:r>
      <w:r w:rsidR="00C22E5F" w:rsidRPr="00C22E5F">
        <w:rPr>
          <w:rFonts w:ascii="Calibri" w:eastAsia="Times New Roman" w:hAnsi="Calibri" w:cs="Times New Roman"/>
        </w:rPr>
        <w:t xml:space="preserve">považuje </w:t>
      </w:r>
      <w:r w:rsidR="005E1ECB">
        <w:rPr>
          <w:rFonts w:ascii="Calibri" w:eastAsia="Times New Roman" w:hAnsi="Calibri" w:cs="Times New Roman"/>
        </w:rPr>
        <w:t>Spoj</w:t>
      </w:r>
      <w:r w:rsidR="005E1ECB" w:rsidRPr="00C22E5F">
        <w:rPr>
          <w:rFonts w:ascii="Calibri" w:eastAsia="Times New Roman" w:hAnsi="Calibri" w:cs="Times New Roman"/>
        </w:rPr>
        <w:t xml:space="preserve"> </w:t>
      </w:r>
      <w:r w:rsidR="00C22E5F" w:rsidRPr="00C22E5F">
        <w:rPr>
          <w:rFonts w:ascii="Calibri" w:eastAsia="Times New Roman" w:hAnsi="Calibri" w:cs="Times New Roman"/>
        </w:rPr>
        <w:t>za uskutečněný v rozsahu stejném, jako kdyby byl realizován bez zajištění náhradní dopravy.</w:t>
      </w:r>
    </w:p>
    <w:p w14:paraId="5ACAC8CB" w14:textId="53AA8044" w:rsidR="000C5D94" w:rsidRPr="000C5D94" w:rsidRDefault="000C5D94" w:rsidP="00E23998">
      <w:pPr>
        <w:pStyle w:val="Odstavecseseznamem"/>
        <w:numPr>
          <w:ilvl w:val="0"/>
          <w:numId w:val="7"/>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Nerealizovaný dopravní výkon</w:t>
      </w:r>
      <w:r w:rsidRPr="00F34812">
        <w:rPr>
          <w:rFonts w:ascii="Calibri" w:eastAsia="Times New Roman" w:hAnsi="Calibri" w:cs="Times New Roman"/>
          <w:b/>
          <w:i/>
        </w:rPr>
        <w:t xml:space="preserve"> </w:t>
      </w:r>
      <w:r w:rsidRPr="00F34812">
        <w:rPr>
          <w:rFonts w:ascii="Calibri" w:eastAsia="Times New Roman" w:hAnsi="Calibri" w:cs="Times New Roman"/>
        </w:rPr>
        <w:t>–</w:t>
      </w:r>
      <w:r w:rsidR="00C22E5F">
        <w:rPr>
          <w:rFonts w:ascii="Calibri" w:eastAsia="Times New Roman" w:hAnsi="Calibri" w:cs="Times New Roman"/>
        </w:rPr>
        <w:t xml:space="preserve"> dopravní výkon, který je vázán na neodjetí S</w:t>
      </w:r>
      <w:r w:rsidR="00C22E5F" w:rsidRPr="00C22E5F">
        <w:rPr>
          <w:rFonts w:ascii="Calibri" w:eastAsia="Times New Roman" w:hAnsi="Calibri" w:cs="Times New Roman"/>
        </w:rPr>
        <w:t>poje (</w:t>
      </w:r>
      <w:r w:rsidR="00C22E5F">
        <w:rPr>
          <w:rFonts w:ascii="Calibri" w:eastAsia="Times New Roman" w:hAnsi="Calibri" w:cs="Times New Roman"/>
        </w:rPr>
        <w:t xml:space="preserve">nebo </w:t>
      </w:r>
      <w:r w:rsidR="00C22E5F" w:rsidRPr="00C22E5F">
        <w:rPr>
          <w:rFonts w:ascii="Calibri" w:eastAsia="Times New Roman" w:hAnsi="Calibri" w:cs="Times New Roman"/>
        </w:rPr>
        <w:t>jeho části)</w:t>
      </w:r>
      <w:r w:rsidR="00C22E5F">
        <w:rPr>
          <w:rFonts w:ascii="Calibri" w:eastAsia="Times New Roman" w:hAnsi="Calibri" w:cs="Times New Roman"/>
        </w:rPr>
        <w:t>,</w:t>
      </w:r>
      <w:r w:rsidR="00C22E5F" w:rsidRPr="00C22E5F">
        <w:rPr>
          <w:rFonts w:ascii="Calibri" w:eastAsia="Times New Roman" w:hAnsi="Calibri" w:cs="Times New Roman"/>
        </w:rPr>
        <w:t xml:space="preserve"> </w:t>
      </w:r>
      <w:r w:rsidR="000327DD" w:rsidRPr="000327DD">
        <w:rPr>
          <w:rFonts w:ascii="Calibri" w:eastAsia="Times New Roman" w:hAnsi="Calibri" w:cs="Times New Roman"/>
        </w:rPr>
        <w:t>zajištěn</w:t>
      </w:r>
      <w:r w:rsidR="000327DD">
        <w:rPr>
          <w:rFonts w:ascii="Calibri" w:eastAsia="Times New Roman" w:hAnsi="Calibri" w:cs="Times New Roman"/>
        </w:rPr>
        <w:t>ý náhradní dopravou v situaci, kdy Dopravce obdržel úhradu nákladů na zajištění náhradní dopravy od provozovatele dráhy (</w:t>
      </w:r>
      <w:del w:id="19" w:author="Richard Volín" w:date="2020-06-26T15:05:00Z">
        <w:r w:rsidR="000327DD">
          <w:rPr>
            <w:rFonts w:ascii="Calibri" w:eastAsia="Times New Roman" w:hAnsi="Calibri" w:cs="Times New Roman"/>
          </w:rPr>
          <w:delText>SŽDC</w:delText>
        </w:r>
      </w:del>
      <w:ins w:id="20" w:author="Richard Volín" w:date="2020-06-26T15:05:00Z">
        <w:r w:rsidR="000327DD">
          <w:rPr>
            <w:rFonts w:ascii="Calibri" w:eastAsia="Times New Roman" w:hAnsi="Calibri" w:cs="Times New Roman"/>
          </w:rPr>
          <w:t>SŽ</w:t>
        </w:r>
      </w:ins>
      <w:r w:rsidR="000327DD">
        <w:rPr>
          <w:rFonts w:ascii="Calibri" w:eastAsia="Times New Roman" w:hAnsi="Calibri" w:cs="Times New Roman"/>
        </w:rPr>
        <w:t xml:space="preserve">) či jiného subjektu než Objednatele. Zajistí-li Dopravce náhradní dopravu plně na své náklady, nejedná se o Nerealizovaný dopravní výkon, ale o plně realizovaný výkon dle Objednávky. Za Nerealizovaný dopravní výkon se dále pokládá i </w:t>
      </w:r>
      <w:r w:rsidR="005C0FE4" w:rsidRPr="005C0FE4">
        <w:rPr>
          <w:rFonts w:ascii="Calibri" w:eastAsia="Times New Roman" w:hAnsi="Calibri" w:cs="Times New Roman"/>
        </w:rPr>
        <w:t>dopravní výkon, který je vázán na neodjetí Spoje (nebo jeho části) či zpoždění Spoje ve výši 60 minut a vyšším, způsobené okolnostmi dle § 2913 odst. 2 OZ.</w:t>
      </w:r>
    </w:p>
    <w:p w14:paraId="5ACAC8CC" w14:textId="77777777" w:rsidR="000C5D94" w:rsidRPr="005C0FE4" w:rsidRDefault="008E3143" w:rsidP="00E23998">
      <w:pPr>
        <w:pStyle w:val="Odstavecseseznamem"/>
        <w:numPr>
          <w:ilvl w:val="0"/>
          <w:numId w:val="7"/>
        </w:numPr>
        <w:spacing w:after="0" w:line="240" w:lineRule="auto"/>
        <w:jc w:val="both"/>
        <w:rPr>
          <w:rFonts w:ascii="Calibri" w:eastAsia="Times New Roman" w:hAnsi="Calibri" w:cs="Times New Roman"/>
          <w:b/>
          <w:i/>
        </w:rPr>
      </w:pPr>
      <w:r>
        <w:rPr>
          <w:rFonts w:ascii="Calibri" w:eastAsia="Times New Roman" w:hAnsi="Calibri" w:cs="Times New Roman"/>
          <w:b/>
          <w:i/>
        </w:rPr>
        <w:t>Přidaný</w:t>
      </w:r>
      <w:r w:rsidR="000C5D94" w:rsidRPr="000C5D94">
        <w:rPr>
          <w:rFonts w:ascii="Calibri" w:eastAsia="Times New Roman" w:hAnsi="Calibri" w:cs="Times New Roman"/>
          <w:b/>
          <w:i/>
        </w:rPr>
        <w:t xml:space="preserve"> dopravní výkon</w:t>
      </w:r>
      <w:r w:rsidR="000C5D94" w:rsidRPr="00F34812">
        <w:rPr>
          <w:rFonts w:ascii="Calibri" w:eastAsia="Times New Roman" w:hAnsi="Calibri" w:cs="Times New Roman"/>
          <w:b/>
          <w:i/>
        </w:rPr>
        <w:t xml:space="preserve"> </w:t>
      </w:r>
      <w:r w:rsidR="000C5D94" w:rsidRPr="00F34812">
        <w:rPr>
          <w:rFonts w:ascii="Calibri" w:eastAsia="Times New Roman" w:hAnsi="Calibri" w:cs="Times New Roman"/>
        </w:rPr>
        <w:t>–</w:t>
      </w:r>
      <w:r w:rsidR="00D7250C">
        <w:rPr>
          <w:rFonts w:ascii="Calibri" w:eastAsia="Times New Roman" w:hAnsi="Calibri" w:cs="Times New Roman"/>
        </w:rPr>
        <w:t xml:space="preserve"> dopravní výkon, který Dopravce provedl na pokyn Objednatele nad rámec Objednávky; typicky jde o přidání či změnu Spoje v Jízdním řádu během období platnosti, či o realizaci mimořádného Spoje. </w:t>
      </w:r>
    </w:p>
    <w:p w14:paraId="5ACAC8CD" w14:textId="77777777" w:rsidR="005C0FE4" w:rsidRDefault="005C0FE4" w:rsidP="005C0FE4">
      <w:pPr>
        <w:spacing w:after="0" w:line="240" w:lineRule="auto"/>
        <w:jc w:val="both"/>
        <w:rPr>
          <w:rFonts w:ascii="Calibri" w:eastAsia="Times New Roman" w:hAnsi="Calibri" w:cs="Times New Roman"/>
          <w:b/>
          <w:i/>
        </w:rPr>
      </w:pPr>
    </w:p>
    <w:p w14:paraId="5ACAC8CE" w14:textId="77777777" w:rsidR="00FB389C" w:rsidRDefault="006D3A70" w:rsidP="005C0FE4">
      <w:pPr>
        <w:spacing w:after="0" w:line="240" w:lineRule="auto"/>
        <w:jc w:val="both"/>
        <w:rPr>
          <w:rFonts w:ascii="Calibri" w:eastAsia="Times New Roman" w:hAnsi="Calibri" w:cs="Times New Roman"/>
        </w:rPr>
      </w:pPr>
      <w:r w:rsidRPr="006D3A70">
        <w:rPr>
          <w:rFonts w:ascii="Calibri" w:eastAsia="Times New Roman" w:hAnsi="Calibri" w:cs="Times New Roman"/>
          <w:b/>
          <w:i/>
        </w:rPr>
        <w:t>Vozidla</w:t>
      </w:r>
      <w:r>
        <w:rPr>
          <w:rFonts w:ascii="Calibri" w:eastAsia="Times New Roman" w:hAnsi="Calibri" w:cs="Times New Roman"/>
          <w:b/>
          <w:i/>
        </w:rPr>
        <w:t xml:space="preserve"> </w:t>
      </w:r>
      <w:r w:rsidRPr="006D3A70">
        <w:rPr>
          <w:rFonts w:ascii="Calibri" w:eastAsia="Times New Roman" w:hAnsi="Calibri" w:cs="Times New Roman"/>
        </w:rPr>
        <w:t>– vozový park určený</w:t>
      </w:r>
      <w:r>
        <w:rPr>
          <w:rFonts w:ascii="Calibri" w:eastAsia="Times New Roman" w:hAnsi="Calibri" w:cs="Times New Roman"/>
        </w:rPr>
        <w:t xml:space="preserve"> k P</w:t>
      </w:r>
      <w:r w:rsidRPr="006D3A70">
        <w:rPr>
          <w:rFonts w:ascii="Calibri" w:eastAsia="Times New Roman" w:hAnsi="Calibri" w:cs="Times New Roman"/>
        </w:rPr>
        <w:t>lnění předmět</w:t>
      </w:r>
      <w:r>
        <w:rPr>
          <w:rFonts w:ascii="Calibri" w:eastAsia="Times New Roman" w:hAnsi="Calibri" w:cs="Times New Roman"/>
        </w:rPr>
        <w:t>u Smlouvy definovaný</w:t>
      </w:r>
      <w:r w:rsidRPr="006D3A70">
        <w:rPr>
          <w:rFonts w:ascii="Calibri" w:eastAsia="Times New Roman" w:hAnsi="Calibri" w:cs="Times New Roman"/>
        </w:rPr>
        <w:t xml:space="preserve"> v </w:t>
      </w:r>
      <w:r w:rsidRPr="008C5BF6">
        <w:rPr>
          <w:rFonts w:ascii="Calibri" w:eastAsia="Times New Roman" w:hAnsi="Calibri" w:cs="Times New Roman"/>
        </w:rPr>
        <w:t>příloze č. 1 Smlouvy.</w:t>
      </w:r>
    </w:p>
    <w:p w14:paraId="5ACAC8D0" w14:textId="77777777" w:rsidR="008E3953" w:rsidRPr="00673201" w:rsidRDefault="008E3953" w:rsidP="008C5BF6">
      <w:pPr>
        <w:pStyle w:val="Odstavecseseznamem"/>
        <w:numPr>
          <w:ilvl w:val="0"/>
          <w:numId w:val="9"/>
        </w:numPr>
        <w:spacing w:after="0" w:line="240" w:lineRule="auto"/>
        <w:jc w:val="both"/>
        <w:rPr>
          <w:rFonts w:ascii="Calibri" w:eastAsia="Times New Roman" w:hAnsi="Calibri" w:cs="Times New Roman"/>
        </w:rPr>
      </w:pPr>
      <w:r w:rsidRPr="008E3953">
        <w:rPr>
          <w:rFonts w:ascii="Calibri" w:eastAsia="Times New Roman" w:hAnsi="Calibri" w:cs="Times New Roman"/>
          <w:b/>
          <w:i/>
        </w:rPr>
        <w:t>Částečně nízkopodlažní vozidlo</w:t>
      </w:r>
      <w:r w:rsidRPr="008C5BF6">
        <w:rPr>
          <w:rFonts w:ascii="Calibri" w:eastAsia="Times New Roman" w:hAnsi="Calibri" w:cs="Times New Roman"/>
          <w:b/>
          <w:i/>
        </w:rPr>
        <w:t xml:space="preserve"> </w:t>
      </w:r>
      <w:r w:rsidR="00673201">
        <w:rPr>
          <w:rFonts w:ascii="Calibri" w:eastAsia="Times New Roman" w:hAnsi="Calibri" w:cs="Times New Roman"/>
        </w:rPr>
        <w:t xml:space="preserve">– </w:t>
      </w:r>
      <w:r w:rsidRPr="00673201">
        <w:rPr>
          <w:rFonts w:ascii="Calibri" w:eastAsia="Times New Roman" w:hAnsi="Calibri" w:cs="Times New Roman"/>
        </w:rPr>
        <w:t>vozidlo vhodné pro veřejnou drážní osobní dopravu, u něhož alespoň jedny dvoukřídlé dveře slouží pro nástup a výstup osob se sníženou schopností pohybu a orientace a k jejich přepravě, koncipované v souladu s rozhodnutím Evropské komise č.</w:t>
      </w:r>
      <w:r w:rsidR="00056A10">
        <w:rPr>
          <w:rFonts w:ascii="Calibri" w:eastAsia="Times New Roman" w:hAnsi="Calibri" w:cs="Times New Roman"/>
        </w:rPr>
        <w:t> </w:t>
      </w:r>
      <w:r w:rsidRPr="00673201">
        <w:rPr>
          <w:rFonts w:ascii="Calibri" w:eastAsia="Times New Roman" w:hAnsi="Calibri" w:cs="Times New Roman"/>
        </w:rPr>
        <w:t>2008/164/ES ze dne 21. prosince 2007 o technické specifikaci pro interoperabilitu týkající se osob s omezenou schopností pohybu a orientace v transevropském konvenčním a vysokorychlostním železničním systému. Předepsaná výška nízkopodlažní části je 550 – 600 mm nad TK.</w:t>
      </w:r>
    </w:p>
    <w:p w14:paraId="5ACAC8D1" w14:textId="6B9BD0DB" w:rsidR="00467453" w:rsidRDefault="00467453" w:rsidP="008C5BF6">
      <w:pPr>
        <w:pStyle w:val="Odstavecseseznamem"/>
        <w:numPr>
          <w:ilvl w:val="0"/>
          <w:numId w:val="9"/>
        </w:numPr>
        <w:spacing w:after="0" w:line="240" w:lineRule="auto"/>
        <w:jc w:val="both"/>
        <w:rPr>
          <w:rFonts w:ascii="Calibri" w:eastAsia="Times New Roman" w:hAnsi="Calibri" w:cs="Times New Roman"/>
          <w:b/>
          <w:i/>
        </w:rPr>
      </w:pPr>
      <w:r>
        <w:rPr>
          <w:rFonts w:ascii="Calibri" w:eastAsia="Times New Roman" w:hAnsi="Calibri" w:cs="Times New Roman"/>
          <w:b/>
          <w:i/>
        </w:rPr>
        <w:t xml:space="preserve">Vlaková jednotka </w:t>
      </w:r>
      <w:r w:rsidRPr="00673201">
        <w:rPr>
          <w:rFonts w:ascii="Calibri" w:eastAsia="Times New Roman" w:hAnsi="Calibri" w:cs="Times New Roman"/>
        </w:rPr>
        <w:t xml:space="preserve">– </w:t>
      </w:r>
      <w:r w:rsidR="000F4CB1" w:rsidRPr="000F4CB1">
        <w:rPr>
          <w:rFonts w:ascii="Calibri" w:eastAsia="Times New Roman" w:hAnsi="Calibri" w:cs="Times New Roman"/>
        </w:rPr>
        <w:t>železniční osobní vozidlo nebo provozně nedělitelná souprava vozidel</w:t>
      </w:r>
      <w:r w:rsidR="000F4CB1" w:rsidRPr="000F4CB1" w:rsidDel="000F4CB1">
        <w:rPr>
          <w:rFonts w:ascii="Calibri" w:eastAsia="Times New Roman" w:hAnsi="Calibri" w:cs="Times New Roman"/>
        </w:rPr>
        <w:t xml:space="preserve"> </w:t>
      </w:r>
      <w:r w:rsidRPr="00673201">
        <w:rPr>
          <w:rFonts w:ascii="Calibri" w:eastAsia="Times New Roman" w:hAnsi="Calibri" w:cs="Times New Roman"/>
        </w:rPr>
        <w:t>určených</w:t>
      </w:r>
      <w:r w:rsidR="006D3A70" w:rsidRPr="00673201">
        <w:rPr>
          <w:rFonts w:ascii="Calibri" w:eastAsia="Times New Roman" w:hAnsi="Calibri" w:cs="Times New Roman"/>
        </w:rPr>
        <w:t xml:space="preserve"> k</w:t>
      </w:r>
      <w:r w:rsidR="007E4C0C" w:rsidRPr="00673201">
        <w:rPr>
          <w:rFonts w:ascii="Calibri" w:eastAsia="Times New Roman" w:hAnsi="Calibri" w:cs="Times New Roman"/>
        </w:rPr>
        <w:t> </w:t>
      </w:r>
      <w:r w:rsidR="006D3A70" w:rsidRPr="00673201">
        <w:rPr>
          <w:rFonts w:ascii="Calibri" w:eastAsia="Times New Roman" w:hAnsi="Calibri" w:cs="Times New Roman"/>
        </w:rPr>
        <w:t>P</w:t>
      </w:r>
      <w:r w:rsidRPr="00673201">
        <w:rPr>
          <w:rFonts w:ascii="Calibri" w:eastAsia="Times New Roman" w:hAnsi="Calibri" w:cs="Times New Roman"/>
        </w:rPr>
        <w:t xml:space="preserve">lnění předmětu Smlouvy, kterými bude zajišťována doprava na </w:t>
      </w:r>
      <w:r w:rsidR="000F4CB1" w:rsidRPr="00673201">
        <w:rPr>
          <w:rFonts w:ascii="Calibri" w:eastAsia="Times New Roman" w:hAnsi="Calibri" w:cs="Times New Roman"/>
        </w:rPr>
        <w:t>Lin</w:t>
      </w:r>
      <w:r w:rsidR="000F4CB1">
        <w:rPr>
          <w:rFonts w:ascii="Calibri" w:eastAsia="Times New Roman" w:hAnsi="Calibri" w:cs="Times New Roman"/>
        </w:rPr>
        <w:t>kách</w:t>
      </w:r>
      <w:r w:rsidR="000F4CB1" w:rsidRPr="00673201">
        <w:rPr>
          <w:rFonts w:ascii="Calibri" w:eastAsia="Times New Roman" w:hAnsi="Calibri" w:cs="Times New Roman"/>
        </w:rPr>
        <w:t xml:space="preserve"> </w:t>
      </w:r>
      <w:r w:rsidRPr="00673201">
        <w:rPr>
          <w:rFonts w:ascii="Calibri" w:eastAsia="Times New Roman" w:hAnsi="Calibri" w:cs="Times New Roman"/>
        </w:rPr>
        <w:t xml:space="preserve">ve Spojích dle Jízdního řádu. </w:t>
      </w:r>
    </w:p>
    <w:p w14:paraId="5ACAC8D2" w14:textId="77777777" w:rsidR="00467453" w:rsidRDefault="00467453" w:rsidP="009175CB">
      <w:pPr>
        <w:spacing w:after="0" w:line="240" w:lineRule="auto"/>
        <w:jc w:val="both"/>
        <w:rPr>
          <w:rFonts w:ascii="Calibri" w:eastAsia="Times New Roman" w:hAnsi="Calibri" w:cs="Times New Roman"/>
          <w:b/>
          <w:i/>
        </w:rPr>
      </w:pPr>
    </w:p>
    <w:p w14:paraId="5ACAC8D3" w14:textId="77777777" w:rsidR="009175CB" w:rsidRPr="000C5D94" w:rsidRDefault="009175CB" w:rsidP="009175CB">
      <w:pPr>
        <w:spacing w:after="0" w:line="240" w:lineRule="auto"/>
        <w:jc w:val="both"/>
        <w:rPr>
          <w:rFonts w:ascii="Calibri" w:eastAsia="Times New Roman" w:hAnsi="Calibri" w:cs="Times New Roman"/>
        </w:rPr>
      </w:pPr>
      <w:r>
        <w:rPr>
          <w:rFonts w:ascii="Calibri" w:eastAsia="Times New Roman" w:hAnsi="Calibri" w:cs="Times New Roman"/>
          <w:b/>
          <w:i/>
        </w:rPr>
        <w:t xml:space="preserve">Počet vlakových jednotek </w:t>
      </w:r>
      <w:r>
        <w:rPr>
          <w:rFonts w:ascii="Calibri" w:eastAsia="Times New Roman" w:hAnsi="Calibri" w:cs="Times New Roman"/>
        </w:rPr>
        <w:t xml:space="preserve">– </w:t>
      </w:r>
      <w:r w:rsidR="00467453">
        <w:rPr>
          <w:rFonts w:ascii="Calibri" w:eastAsia="Times New Roman" w:hAnsi="Calibri" w:cs="Times New Roman"/>
        </w:rPr>
        <w:t xml:space="preserve">celkový </w:t>
      </w:r>
      <w:r>
        <w:rPr>
          <w:rFonts w:ascii="Calibri" w:eastAsia="Times New Roman" w:hAnsi="Calibri" w:cs="Times New Roman"/>
        </w:rPr>
        <w:t xml:space="preserve">počet </w:t>
      </w:r>
      <w:r w:rsidR="003C270D">
        <w:rPr>
          <w:rFonts w:ascii="Calibri" w:eastAsia="Times New Roman" w:hAnsi="Calibri" w:cs="Times New Roman"/>
        </w:rPr>
        <w:t>V</w:t>
      </w:r>
      <w:r w:rsidR="00467453">
        <w:rPr>
          <w:rFonts w:ascii="Calibri" w:eastAsia="Times New Roman" w:hAnsi="Calibri" w:cs="Times New Roman"/>
        </w:rPr>
        <w:t>lakových jednotek</w:t>
      </w:r>
      <w:r>
        <w:rPr>
          <w:rFonts w:ascii="Calibri" w:eastAsia="Times New Roman" w:hAnsi="Calibri" w:cs="Times New Roman"/>
        </w:rPr>
        <w:t xml:space="preserve">, </w:t>
      </w:r>
      <w:r w:rsidR="00467453">
        <w:rPr>
          <w:rFonts w:ascii="Calibri" w:eastAsia="Times New Roman" w:hAnsi="Calibri" w:cs="Times New Roman"/>
        </w:rPr>
        <w:t>potřebný k</w:t>
      </w:r>
      <w:r>
        <w:rPr>
          <w:rFonts w:ascii="Calibri" w:eastAsia="Times New Roman" w:hAnsi="Calibri" w:cs="Times New Roman"/>
        </w:rPr>
        <w:t xml:space="preserve"> zajiš</w:t>
      </w:r>
      <w:r w:rsidR="00467453">
        <w:rPr>
          <w:rFonts w:ascii="Calibri" w:eastAsia="Times New Roman" w:hAnsi="Calibri" w:cs="Times New Roman"/>
        </w:rPr>
        <w:t>tění</w:t>
      </w:r>
      <w:r>
        <w:rPr>
          <w:rFonts w:ascii="Calibri" w:eastAsia="Times New Roman" w:hAnsi="Calibri" w:cs="Times New Roman"/>
        </w:rPr>
        <w:t xml:space="preserve"> doprav</w:t>
      </w:r>
      <w:r w:rsidR="00467453">
        <w:rPr>
          <w:rFonts w:ascii="Calibri" w:eastAsia="Times New Roman" w:hAnsi="Calibri" w:cs="Times New Roman"/>
        </w:rPr>
        <w:t>y</w:t>
      </w:r>
      <w:r>
        <w:rPr>
          <w:rFonts w:ascii="Calibri" w:eastAsia="Times New Roman" w:hAnsi="Calibri" w:cs="Times New Roman"/>
        </w:rPr>
        <w:t xml:space="preserve"> na Lince ve Spojích dle Jízdního řádu.</w:t>
      </w:r>
      <w:r w:rsidRPr="007C1D09">
        <w:rPr>
          <w:rFonts w:ascii="Calibri" w:eastAsia="Times New Roman" w:hAnsi="Calibri" w:cs="Times New Roman"/>
        </w:rPr>
        <w:t xml:space="preserve"> </w:t>
      </w:r>
      <w:r w:rsidR="003C270D">
        <w:rPr>
          <w:rFonts w:ascii="Calibri" w:eastAsia="Times New Roman" w:hAnsi="Calibri" w:cs="Times New Roman"/>
        </w:rPr>
        <w:t>Do P</w:t>
      </w:r>
      <w:r>
        <w:rPr>
          <w:rFonts w:ascii="Calibri" w:eastAsia="Times New Roman" w:hAnsi="Calibri" w:cs="Times New Roman"/>
        </w:rPr>
        <w:t xml:space="preserve">očtu vlakových jednotek se započítávají i záložní </w:t>
      </w:r>
      <w:r w:rsidR="003C270D">
        <w:rPr>
          <w:rFonts w:ascii="Calibri" w:eastAsia="Times New Roman" w:hAnsi="Calibri" w:cs="Times New Roman"/>
        </w:rPr>
        <w:t>V</w:t>
      </w:r>
      <w:r w:rsidR="00467453">
        <w:rPr>
          <w:rFonts w:ascii="Calibri" w:eastAsia="Times New Roman" w:hAnsi="Calibri" w:cs="Times New Roman"/>
        </w:rPr>
        <w:t xml:space="preserve">lakové </w:t>
      </w:r>
      <w:r>
        <w:rPr>
          <w:rFonts w:ascii="Calibri" w:eastAsia="Times New Roman" w:hAnsi="Calibri" w:cs="Times New Roman"/>
        </w:rPr>
        <w:t xml:space="preserve">jednotky. Vlakové jednotky se dle Objednávky nebo na pokyn Objednatele mohou řadit do souprav dvou či tří </w:t>
      </w:r>
      <w:r w:rsidR="003C270D">
        <w:rPr>
          <w:rFonts w:ascii="Calibri" w:eastAsia="Times New Roman" w:hAnsi="Calibri" w:cs="Times New Roman"/>
        </w:rPr>
        <w:t>V</w:t>
      </w:r>
      <w:r>
        <w:rPr>
          <w:rFonts w:ascii="Calibri" w:eastAsia="Times New Roman" w:hAnsi="Calibri" w:cs="Times New Roman"/>
        </w:rPr>
        <w:t>lakových jednotek.</w:t>
      </w:r>
    </w:p>
    <w:p w14:paraId="5ACAC8D4" w14:textId="77777777" w:rsidR="009175CB" w:rsidRPr="000C5D94" w:rsidRDefault="009175CB" w:rsidP="00E23998">
      <w:pPr>
        <w:pStyle w:val="Odstavecseseznamem"/>
        <w:numPr>
          <w:ilvl w:val="0"/>
          <w:numId w:val="9"/>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 xml:space="preserve">Výchozí počet </w:t>
      </w:r>
      <w:r>
        <w:rPr>
          <w:rFonts w:ascii="Calibri" w:eastAsia="Times New Roman" w:hAnsi="Calibri" w:cs="Times New Roman"/>
          <w:b/>
          <w:i/>
        </w:rPr>
        <w:t>vlakových jednotek</w:t>
      </w:r>
      <w:r w:rsidRPr="000C5D94">
        <w:rPr>
          <w:rFonts w:ascii="Calibri" w:eastAsia="Times New Roman" w:hAnsi="Calibri" w:cs="Times New Roman"/>
          <w:b/>
          <w:i/>
        </w:rPr>
        <w:t xml:space="preserve"> </w:t>
      </w:r>
      <w:r w:rsidRPr="000C5D94">
        <w:rPr>
          <w:rFonts w:ascii="Calibri" w:eastAsia="Times New Roman" w:hAnsi="Calibri" w:cs="Times New Roman"/>
        </w:rPr>
        <w:t xml:space="preserve">– </w:t>
      </w:r>
      <w:r w:rsidR="00261E14">
        <w:rPr>
          <w:rFonts w:ascii="Calibri" w:eastAsia="Times New Roman" w:hAnsi="Calibri" w:cs="Times New Roman"/>
        </w:rPr>
        <w:t xml:space="preserve">stanovený </w:t>
      </w:r>
      <w:r w:rsidRPr="000C5D94">
        <w:rPr>
          <w:rFonts w:ascii="Calibri" w:eastAsia="Times New Roman" w:hAnsi="Calibri" w:cs="Times New Roman"/>
        </w:rPr>
        <w:t xml:space="preserve">počet </w:t>
      </w:r>
      <w:r w:rsidR="003C270D">
        <w:rPr>
          <w:rFonts w:ascii="Calibri" w:eastAsia="Times New Roman" w:hAnsi="Calibri" w:cs="Times New Roman"/>
        </w:rPr>
        <w:t>V</w:t>
      </w:r>
      <w:r w:rsidRPr="000C5D94">
        <w:rPr>
          <w:rFonts w:ascii="Calibri" w:eastAsia="Times New Roman" w:hAnsi="Calibri" w:cs="Times New Roman"/>
        </w:rPr>
        <w:t xml:space="preserve">lakových jednotek, kterým bude zajišťována realizace Výchozího dopravního výkonu. Jde o počet </w:t>
      </w:r>
      <w:r w:rsidR="003C270D">
        <w:rPr>
          <w:rFonts w:ascii="Calibri" w:eastAsia="Times New Roman" w:hAnsi="Calibri" w:cs="Times New Roman"/>
        </w:rPr>
        <w:t>V</w:t>
      </w:r>
      <w:r>
        <w:rPr>
          <w:rFonts w:ascii="Calibri" w:eastAsia="Times New Roman" w:hAnsi="Calibri" w:cs="Times New Roman"/>
        </w:rPr>
        <w:t>lakových jednotek</w:t>
      </w:r>
      <w:r w:rsidRPr="000C5D94">
        <w:rPr>
          <w:rFonts w:ascii="Calibri" w:eastAsia="Times New Roman" w:hAnsi="Calibri" w:cs="Times New Roman"/>
        </w:rPr>
        <w:t xml:space="preserve">, vůči kterému bude posuzována případná změna počtu </w:t>
      </w:r>
      <w:r>
        <w:rPr>
          <w:rFonts w:ascii="Calibri" w:eastAsia="Times New Roman" w:hAnsi="Calibri" w:cs="Times New Roman"/>
        </w:rPr>
        <w:t>vlakových jednotek</w:t>
      </w:r>
      <w:r w:rsidRPr="000C5D94">
        <w:rPr>
          <w:rFonts w:ascii="Calibri" w:eastAsia="Times New Roman" w:hAnsi="Calibri" w:cs="Times New Roman"/>
        </w:rPr>
        <w:t xml:space="preserve"> v Objednávce.</w:t>
      </w:r>
    </w:p>
    <w:p w14:paraId="5ACAC8D5" w14:textId="77777777" w:rsidR="009175CB" w:rsidRPr="000C5D94" w:rsidRDefault="009175CB" w:rsidP="00E23998">
      <w:pPr>
        <w:pStyle w:val="Odstavecseseznamem"/>
        <w:numPr>
          <w:ilvl w:val="0"/>
          <w:numId w:val="9"/>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 xml:space="preserve">Objednaný počet </w:t>
      </w:r>
      <w:r w:rsidR="00273FB1">
        <w:rPr>
          <w:rFonts w:ascii="Calibri" w:eastAsia="Times New Roman" w:hAnsi="Calibri" w:cs="Times New Roman"/>
          <w:b/>
          <w:i/>
        </w:rPr>
        <w:t>vlakových jednotek</w:t>
      </w:r>
      <w:r>
        <w:rPr>
          <w:rFonts w:ascii="Calibri" w:eastAsia="Times New Roman" w:hAnsi="Calibri" w:cs="Times New Roman"/>
          <w:b/>
          <w:i/>
        </w:rPr>
        <w:t xml:space="preserve"> </w:t>
      </w:r>
      <w:r w:rsidRPr="000C5D94">
        <w:rPr>
          <w:rFonts w:ascii="Calibri" w:eastAsia="Times New Roman" w:hAnsi="Calibri" w:cs="Times New Roman"/>
        </w:rPr>
        <w:t xml:space="preserve">– </w:t>
      </w:r>
      <w:r w:rsidR="003C270D">
        <w:rPr>
          <w:rFonts w:ascii="Calibri" w:eastAsia="Times New Roman" w:hAnsi="Calibri" w:cs="Times New Roman"/>
        </w:rPr>
        <w:t>upravený</w:t>
      </w:r>
      <w:r w:rsidRPr="000C5D94">
        <w:rPr>
          <w:rFonts w:ascii="Calibri" w:eastAsia="Times New Roman" w:hAnsi="Calibri" w:cs="Times New Roman"/>
        </w:rPr>
        <w:t xml:space="preserve"> počet vlakových jednotek, kterým bude zajišťována realizace </w:t>
      </w:r>
      <w:r>
        <w:rPr>
          <w:rFonts w:ascii="Calibri" w:eastAsia="Times New Roman" w:hAnsi="Calibri" w:cs="Times New Roman"/>
        </w:rPr>
        <w:t>Objednaného</w:t>
      </w:r>
      <w:r w:rsidRPr="000C5D94">
        <w:rPr>
          <w:rFonts w:ascii="Calibri" w:eastAsia="Times New Roman" w:hAnsi="Calibri" w:cs="Times New Roman"/>
        </w:rPr>
        <w:t xml:space="preserve"> dopravního výkonu. </w:t>
      </w:r>
      <w:r>
        <w:rPr>
          <w:rFonts w:ascii="Calibri" w:eastAsia="Times New Roman" w:hAnsi="Calibri" w:cs="Times New Roman"/>
        </w:rPr>
        <w:t>Případné odlišnosti</w:t>
      </w:r>
      <w:r w:rsidRPr="000C5D94">
        <w:rPr>
          <w:rFonts w:ascii="Calibri" w:eastAsia="Times New Roman" w:hAnsi="Calibri" w:cs="Times New Roman"/>
        </w:rPr>
        <w:t xml:space="preserve"> </w:t>
      </w:r>
      <w:r>
        <w:rPr>
          <w:rFonts w:ascii="Calibri" w:eastAsia="Times New Roman" w:hAnsi="Calibri" w:cs="Times New Roman"/>
        </w:rPr>
        <w:t xml:space="preserve">od Výchozího počtu vlakových jednotek </w:t>
      </w:r>
      <w:r w:rsidR="00467453">
        <w:rPr>
          <w:rFonts w:ascii="Calibri" w:eastAsia="Times New Roman" w:hAnsi="Calibri" w:cs="Times New Roman"/>
        </w:rPr>
        <w:t>jsou</w:t>
      </w:r>
      <w:r>
        <w:rPr>
          <w:rFonts w:ascii="Calibri" w:eastAsia="Times New Roman" w:hAnsi="Calibri" w:cs="Times New Roman"/>
        </w:rPr>
        <w:t xml:space="preserve"> zahrnut</w:t>
      </w:r>
      <w:r w:rsidR="00467453">
        <w:rPr>
          <w:rFonts w:ascii="Calibri" w:eastAsia="Times New Roman" w:hAnsi="Calibri" w:cs="Times New Roman"/>
        </w:rPr>
        <w:t>y</w:t>
      </w:r>
      <w:r>
        <w:rPr>
          <w:rFonts w:ascii="Calibri" w:eastAsia="Times New Roman" w:hAnsi="Calibri" w:cs="Times New Roman"/>
        </w:rPr>
        <w:t xml:space="preserve"> do Objednávky.</w:t>
      </w:r>
    </w:p>
    <w:p w14:paraId="5ACAC8D6" w14:textId="77777777" w:rsidR="009175CB" w:rsidRDefault="009175CB" w:rsidP="005C0FE4">
      <w:pPr>
        <w:spacing w:after="0" w:line="240" w:lineRule="auto"/>
        <w:jc w:val="both"/>
        <w:rPr>
          <w:rFonts w:ascii="Calibri" w:eastAsia="Times New Roman" w:hAnsi="Calibri" w:cs="Times New Roman"/>
          <w:b/>
          <w:i/>
        </w:rPr>
      </w:pPr>
    </w:p>
    <w:p w14:paraId="5ACAC8D7" w14:textId="77777777" w:rsidR="005C0FE4" w:rsidRPr="00831136" w:rsidRDefault="005C0FE4" w:rsidP="005C0FE4">
      <w:pPr>
        <w:spacing w:after="0" w:line="240" w:lineRule="auto"/>
        <w:jc w:val="both"/>
        <w:rPr>
          <w:rFonts w:ascii="Calibri" w:eastAsia="Times New Roman" w:hAnsi="Calibri" w:cs="Times New Roman"/>
          <w:b/>
          <w:i/>
        </w:rPr>
      </w:pPr>
      <w:r>
        <w:rPr>
          <w:rFonts w:ascii="Calibri" w:eastAsia="Times New Roman" w:hAnsi="Calibri" w:cs="Times New Roman"/>
          <w:b/>
          <w:i/>
        </w:rPr>
        <w:t>Z</w:t>
      </w:r>
      <w:r w:rsidR="005862E0">
        <w:rPr>
          <w:rFonts w:ascii="Calibri" w:eastAsia="Times New Roman" w:hAnsi="Calibri" w:cs="Times New Roman"/>
          <w:b/>
          <w:i/>
        </w:rPr>
        <w:t>á</w:t>
      </w:r>
      <w:r>
        <w:rPr>
          <w:rFonts w:ascii="Calibri" w:eastAsia="Times New Roman" w:hAnsi="Calibri" w:cs="Times New Roman"/>
          <w:b/>
          <w:i/>
        </w:rPr>
        <w:t xml:space="preserve">měna řazení </w:t>
      </w:r>
      <w:r w:rsidR="009175CB">
        <w:rPr>
          <w:rFonts w:ascii="Calibri" w:eastAsia="Times New Roman" w:hAnsi="Calibri" w:cs="Times New Roman"/>
          <w:b/>
          <w:i/>
        </w:rPr>
        <w:t>vlakových jednotek</w:t>
      </w:r>
      <w:r w:rsidR="005862E0">
        <w:rPr>
          <w:rFonts w:ascii="Calibri" w:eastAsia="Times New Roman" w:hAnsi="Calibri" w:cs="Times New Roman"/>
          <w:b/>
          <w:i/>
        </w:rPr>
        <w:t xml:space="preserve"> </w:t>
      </w:r>
      <w:r w:rsidR="005862E0" w:rsidRPr="005862E0">
        <w:rPr>
          <w:rFonts w:ascii="Calibri" w:eastAsia="Times New Roman" w:hAnsi="Calibri" w:cs="Times New Roman"/>
        </w:rPr>
        <w:t xml:space="preserve">– </w:t>
      </w:r>
      <w:r w:rsidR="005862E0">
        <w:rPr>
          <w:rFonts w:ascii="Calibri" w:eastAsia="Times New Roman" w:hAnsi="Calibri" w:cs="Times New Roman"/>
        </w:rPr>
        <w:t>změna požadované kapacity Spoje proti údajům uvedeným v Jízdním řádu Objednávky.</w:t>
      </w:r>
      <w:r w:rsidR="005862E0" w:rsidRPr="005862E0">
        <w:rPr>
          <w:rFonts w:ascii="Calibri" w:eastAsia="Times New Roman" w:hAnsi="Calibri" w:cs="Times New Roman"/>
        </w:rPr>
        <w:t xml:space="preserve"> </w:t>
      </w:r>
      <w:r w:rsidR="005862E0">
        <w:rPr>
          <w:rFonts w:ascii="Calibri" w:eastAsia="Times New Roman" w:hAnsi="Calibri" w:cs="Times New Roman"/>
        </w:rPr>
        <w:t>P</w:t>
      </w:r>
      <w:r w:rsidR="005862E0" w:rsidRPr="005862E0">
        <w:rPr>
          <w:rFonts w:ascii="Calibri" w:eastAsia="Times New Roman" w:hAnsi="Calibri" w:cs="Times New Roman"/>
        </w:rPr>
        <w:t xml:space="preserve">rovádí </w:t>
      </w:r>
      <w:r w:rsidR="005862E0">
        <w:rPr>
          <w:rFonts w:ascii="Calibri" w:eastAsia="Times New Roman" w:hAnsi="Calibri" w:cs="Times New Roman"/>
        </w:rPr>
        <w:t xml:space="preserve">se </w:t>
      </w:r>
      <w:r w:rsidR="005862E0" w:rsidRPr="005862E0">
        <w:rPr>
          <w:rFonts w:ascii="Calibri" w:eastAsia="Times New Roman" w:hAnsi="Calibri" w:cs="Times New Roman"/>
        </w:rPr>
        <w:t>během období platnosti Jízdního řádu, a to jak trvalou, tak mimořádnou změnou platnosti. Záměna se projeví ve vyúčtování Skutečnosti vůči Objednávce.</w:t>
      </w:r>
      <w:r w:rsidR="00192326">
        <w:rPr>
          <w:rFonts w:ascii="Calibri" w:eastAsia="Times New Roman" w:hAnsi="Calibri" w:cs="Times New Roman"/>
        </w:rPr>
        <w:t xml:space="preserve"> Pokud záměna zvyšuje počet </w:t>
      </w:r>
      <w:r w:rsidR="00DD5E5D">
        <w:rPr>
          <w:rFonts w:ascii="Calibri" w:eastAsia="Times New Roman" w:hAnsi="Calibri" w:cs="Times New Roman"/>
        </w:rPr>
        <w:t>V</w:t>
      </w:r>
      <w:r w:rsidR="00192326">
        <w:rPr>
          <w:rFonts w:ascii="Calibri" w:eastAsia="Times New Roman" w:hAnsi="Calibri" w:cs="Times New Roman"/>
        </w:rPr>
        <w:t xml:space="preserve">lakových jednotek na Spoji, uvádí se ve vyúčtování s kladným znaménkem; pokud naopak záměna snižuje počet </w:t>
      </w:r>
      <w:r w:rsidR="00DD5E5D">
        <w:rPr>
          <w:rFonts w:ascii="Calibri" w:eastAsia="Times New Roman" w:hAnsi="Calibri" w:cs="Times New Roman"/>
        </w:rPr>
        <w:t>V</w:t>
      </w:r>
      <w:r w:rsidR="00192326">
        <w:rPr>
          <w:rFonts w:ascii="Calibri" w:eastAsia="Times New Roman" w:hAnsi="Calibri" w:cs="Times New Roman"/>
        </w:rPr>
        <w:t>lakových jednotek na Spoji, uvádí se ve vyúčtování se záporným znaménkem.</w:t>
      </w:r>
      <w:r w:rsidR="005862E0">
        <w:rPr>
          <w:rFonts w:ascii="Calibri" w:eastAsia="Times New Roman" w:hAnsi="Calibri" w:cs="Times New Roman"/>
          <w:b/>
          <w:i/>
        </w:rPr>
        <w:t xml:space="preserve"> </w:t>
      </w:r>
    </w:p>
    <w:p w14:paraId="5ACAC8D8" w14:textId="77777777" w:rsidR="000C5D94" w:rsidRPr="00731C07" w:rsidRDefault="00831136" w:rsidP="00192326">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Záměna jednotky za soupravu dvou jednotek</w:t>
      </w:r>
      <w:r w:rsidR="000C5D94" w:rsidRPr="00F34812">
        <w:rPr>
          <w:rFonts w:ascii="Calibri" w:eastAsia="Times New Roman" w:hAnsi="Calibri" w:cs="Times New Roman"/>
          <w:b/>
          <w:i/>
        </w:rPr>
        <w:t xml:space="preserve"> </w:t>
      </w:r>
      <w:r w:rsidR="000C5D94" w:rsidRPr="00F34812">
        <w:rPr>
          <w:rFonts w:ascii="Calibri" w:eastAsia="Times New Roman" w:hAnsi="Calibri" w:cs="Times New Roman"/>
        </w:rPr>
        <w:t>–</w:t>
      </w:r>
      <w:r w:rsidR="00D7250C">
        <w:rPr>
          <w:rFonts w:ascii="Calibri" w:eastAsia="Times New Roman" w:hAnsi="Calibri" w:cs="Times New Roman"/>
        </w:rPr>
        <w:t xml:space="preserve"> dopravní výkon, který Dopravce zajistil na pokyn Objednatele souprav</w:t>
      </w:r>
      <w:r w:rsidR="005862E0">
        <w:rPr>
          <w:rFonts w:ascii="Calibri" w:eastAsia="Times New Roman" w:hAnsi="Calibri" w:cs="Times New Roman"/>
        </w:rPr>
        <w:t xml:space="preserve">ou dvou </w:t>
      </w:r>
      <w:r w:rsidR="00DD5E5D">
        <w:rPr>
          <w:rFonts w:ascii="Calibri" w:eastAsia="Times New Roman" w:hAnsi="Calibri" w:cs="Times New Roman"/>
        </w:rPr>
        <w:t xml:space="preserve">Vlakových </w:t>
      </w:r>
      <w:r w:rsidR="005862E0">
        <w:rPr>
          <w:rFonts w:ascii="Calibri" w:eastAsia="Times New Roman" w:hAnsi="Calibri" w:cs="Times New Roman"/>
        </w:rPr>
        <w:t>jednotek</w:t>
      </w:r>
      <w:r w:rsidR="00D7250C">
        <w:rPr>
          <w:rFonts w:ascii="Calibri" w:eastAsia="Times New Roman" w:hAnsi="Calibri" w:cs="Times New Roman"/>
        </w:rPr>
        <w:t xml:space="preserve">, namísto </w:t>
      </w:r>
      <w:r w:rsidR="009175CB">
        <w:rPr>
          <w:rFonts w:ascii="Calibri" w:eastAsia="Times New Roman" w:hAnsi="Calibri" w:cs="Times New Roman"/>
        </w:rPr>
        <w:t xml:space="preserve">jedné </w:t>
      </w:r>
      <w:r w:rsidR="00DD5E5D">
        <w:rPr>
          <w:rFonts w:ascii="Calibri" w:eastAsia="Times New Roman" w:hAnsi="Calibri" w:cs="Times New Roman"/>
        </w:rPr>
        <w:t xml:space="preserve">Vlakové </w:t>
      </w:r>
      <w:r w:rsidR="005862E0">
        <w:rPr>
          <w:rFonts w:ascii="Calibri" w:eastAsia="Times New Roman" w:hAnsi="Calibri" w:cs="Times New Roman"/>
        </w:rPr>
        <w:t>jednotk</w:t>
      </w:r>
      <w:r w:rsidR="0082161F">
        <w:rPr>
          <w:rFonts w:ascii="Calibri" w:eastAsia="Times New Roman" w:hAnsi="Calibri" w:cs="Times New Roman"/>
        </w:rPr>
        <w:t>y</w:t>
      </w:r>
      <w:r w:rsidR="00D7250C">
        <w:rPr>
          <w:rFonts w:ascii="Calibri" w:eastAsia="Times New Roman" w:hAnsi="Calibri" w:cs="Times New Roman"/>
        </w:rPr>
        <w:t> </w:t>
      </w:r>
      <w:r w:rsidR="005862E0">
        <w:rPr>
          <w:rFonts w:ascii="Calibri" w:eastAsia="Times New Roman" w:hAnsi="Calibri" w:cs="Times New Roman"/>
        </w:rPr>
        <w:t>uveden</w:t>
      </w:r>
      <w:r w:rsidR="0082161F">
        <w:rPr>
          <w:rFonts w:ascii="Calibri" w:eastAsia="Times New Roman" w:hAnsi="Calibri" w:cs="Times New Roman"/>
        </w:rPr>
        <w:t>é</w:t>
      </w:r>
      <w:r w:rsidR="005862E0">
        <w:rPr>
          <w:rFonts w:ascii="Calibri" w:eastAsia="Times New Roman" w:hAnsi="Calibri" w:cs="Times New Roman"/>
        </w:rPr>
        <w:t xml:space="preserve"> v Jízdním řádu Objednávky. </w:t>
      </w:r>
    </w:p>
    <w:p w14:paraId="5ACAC8D9" w14:textId="77777777" w:rsidR="00831136" w:rsidRPr="00731C07" w:rsidRDefault="006B6338" w:rsidP="00E23998">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Záměna jednotky za soupravu tří jednotek</w:t>
      </w:r>
      <w:r w:rsidR="005862E0" w:rsidRPr="00F34812">
        <w:rPr>
          <w:rFonts w:ascii="Calibri" w:eastAsia="Times New Roman" w:hAnsi="Calibri" w:cs="Times New Roman"/>
          <w:b/>
          <w:i/>
        </w:rPr>
        <w:t xml:space="preserve"> </w:t>
      </w:r>
      <w:r w:rsidR="005862E0" w:rsidRPr="00F34812">
        <w:rPr>
          <w:rFonts w:ascii="Calibri" w:eastAsia="Times New Roman" w:hAnsi="Calibri" w:cs="Times New Roman"/>
        </w:rPr>
        <w:t>–</w:t>
      </w:r>
      <w:r w:rsidR="005862E0">
        <w:rPr>
          <w:rFonts w:ascii="Calibri" w:eastAsia="Times New Roman" w:hAnsi="Calibri" w:cs="Times New Roman"/>
        </w:rPr>
        <w:t xml:space="preserve"> dopravní výkon, který Dopravce zajistil na pokyn Objednatele soupravou tří </w:t>
      </w:r>
      <w:r w:rsidR="00DD5E5D">
        <w:rPr>
          <w:rFonts w:ascii="Calibri" w:eastAsia="Times New Roman" w:hAnsi="Calibri" w:cs="Times New Roman"/>
        </w:rPr>
        <w:t xml:space="preserve">Vlakových </w:t>
      </w:r>
      <w:r w:rsidR="005862E0">
        <w:rPr>
          <w:rFonts w:ascii="Calibri" w:eastAsia="Times New Roman" w:hAnsi="Calibri" w:cs="Times New Roman"/>
        </w:rPr>
        <w:t>jednotek,</w:t>
      </w:r>
      <w:r w:rsidR="0082161F">
        <w:rPr>
          <w:rFonts w:ascii="Calibri" w:eastAsia="Times New Roman" w:hAnsi="Calibri" w:cs="Times New Roman"/>
        </w:rPr>
        <w:t xml:space="preserve"> namísto </w:t>
      </w:r>
      <w:r w:rsidR="009175CB">
        <w:rPr>
          <w:rFonts w:ascii="Calibri" w:eastAsia="Times New Roman" w:hAnsi="Calibri" w:cs="Times New Roman"/>
        </w:rPr>
        <w:t xml:space="preserve">jedné </w:t>
      </w:r>
      <w:r w:rsidR="00DD5E5D">
        <w:rPr>
          <w:rFonts w:ascii="Calibri" w:eastAsia="Times New Roman" w:hAnsi="Calibri" w:cs="Times New Roman"/>
        </w:rPr>
        <w:t xml:space="preserve">Vlakové </w:t>
      </w:r>
      <w:r w:rsidR="0082161F">
        <w:rPr>
          <w:rFonts w:ascii="Calibri" w:eastAsia="Times New Roman" w:hAnsi="Calibri" w:cs="Times New Roman"/>
        </w:rPr>
        <w:t>jednotky uvedené v Jízdním řádu Objednávky.</w:t>
      </w:r>
      <w:r w:rsidR="005862E0">
        <w:rPr>
          <w:rFonts w:ascii="Calibri" w:eastAsia="Times New Roman" w:hAnsi="Calibri" w:cs="Times New Roman"/>
        </w:rPr>
        <w:t xml:space="preserve"> </w:t>
      </w:r>
    </w:p>
    <w:p w14:paraId="5ACAC8DA" w14:textId="77777777" w:rsidR="006B6338" w:rsidRPr="00731C07" w:rsidRDefault="006B6338" w:rsidP="00E23998">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lastRenderedPageBreak/>
        <w:t>Záměna soupravy dvou jednotek za soupravu tří</w:t>
      </w:r>
      <w:r w:rsidR="0082161F" w:rsidRPr="00731C07">
        <w:rPr>
          <w:rFonts w:ascii="Calibri" w:eastAsia="Times New Roman" w:hAnsi="Calibri" w:cs="Calibri"/>
          <w:b/>
          <w:bCs/>
          <w:i/>
          <w:color w:val="000000"/>
          <w:lang w:eastAsia="en-GB"/>
        </w:rPr>
        <w:t xml:space="preserve"> jednotek</w:t>
      </w:r>
      <w:r w:rsidRPr="00731C07">
        <w:rPr>
          <w:rFonts w:ascii="Calibri" w:eastAsia="Times New Roman" w:hAnsi="Calibri" w:cs="Calibri"/>
          <w:b/>
          <w:bCs/>
          <w:i/>
          <w:color w:val="000000"/>
          <w:lang w:eastAsia="en-GB"/>
        </w:rPr>
        <w:t xml:space="preserve"> </w:t>
      </w:r>
      <w:r w:rsidR="0082161F" w:rsidRPr="00F34812">
        <w:rPr>
          <w:rFonts w:ascii="Calibri" w:eastAsia="Times New Roman" w:hAnsi="Calibri" w:cs="Times New Roman"/>
        </w:rPr>
        <w:t>–</w:t>
      </w:r>
      <w:r w:rsidR="0082161F">
        <w:rPr>
          <w:rFonts w:ascii="Calibri" w:eastAsia="Times New Roman" w:hAnsi="Calibri" w:cs="Times New Roman"/>
        </w:rPr>
        <w:t xml:space="preserve"> dopravní výkon, který Dopravce zajistil na pokyn Objednatele soupravou tří </w:t>
      </w:r>
      <w:r w:rsidR="00DD5E5D">
        <w:rPr>
          <w:rFonts w:ascii="Calibri" w:eastAsia="Times New Roman" w:hAnsi="Calibri" w:cs="Times New Roman"/>
        </w:rPr>
        <w:t xml:space="preserve">Vlakových </w:t>
      </w:r>
      <w:r w:rsidR="0082161F">
        <w:rPr>
          <w:rFonts w:ascii="Calibri" w:eastAsia="Times New Roman" w:hAnsi="Calibri" w:cs="Times New Roman"/>
        </w:rPr>
        <w:t xml:space="preserve">jednotek, namísto soupravy dvou </w:t>
      </w:r>
      <w:r w:rsidR="00DD5E5D">
        <w:rPr>
          <w:rFonts w:ascii="Calibri" w:eastAsia="Times New Roman" w:hAnsi="Calibri" w:cs="Times New Roman"/>
        </w:rPr>
        <w:t xml:space="preserve">Vlakových </w:t>
      </w:r>
      <w:r w:rsidR="0082161F">
        <w:rPr>
          <w:rFonts w:ascii="Calibri" w:eastAsia="Times New Roman" w:hAnsi="Calibri" w:cs="Times New Roman"/>
        </w:rPr>
        <w:t>jednotek uvedené v Jízdním řádu Objednávky.</w:t>
      </w:r>
    </w:p>
    <w:p w14:paraId="5ACAC8DB" w14:textId="77777777" w:rsidR="00B26A2C" w:rsidRPr="006009DE" w:rsidRDefault="00B26A2C" w:rsidP="000C5D94">
      <w:pPr>
        <w:spacing w:after="0" w:line="240" w:lineRule="auto"/>
        <w:jc w:val="both"/>
        <w:rPr>
          <w:rFonts w:ascii="Calibri" w:eastAsia="Times New Roman" w:hAnsi="Calibri" w:cs="Times New Roman"/>
          <w:b/>
        </w:rPr>
      </w:pPr>
    </w:p>
    <w:p w14:paraId="5ACAC8DC" w14:textId="5F1C8BDA" w:rsidR="00FD686A" w:rsidRPr="00FD686A" w:rsidRDefault="00FD686A" w:rsidP="00FD686A">
      <w:pPr>
        <w:spacing w:after="0" w:line="240" w:lineRule="auto"/>
        <w:jc w:val="both"/>
        <w:rPr>
          <w:rFonts w:ascii="Calibri" w:eastAsia="Times New Roman" w:hAnsi="Calibri" w:cs="Times New Roman"/>
          <w:b/>
        </w:rPr>
      </w:pPr>
      <w:r w:rsidRPr="00FD686A">
        <w:rPr>
          <w:rFonts w:ascii="Calibri" w:eastAsia="Times New Roman" w:hAnsi="Calibri" w:cs="Times New Roman"/>
          <w:b/>
          <w:i/>
        </w:rPr>
        <w:t>Plnění</w:t>
      </w:r>
      <w:r>
        <w:rPr>
          <w:rFonts w:ascii="Calibri" w:eastAsia="Times New Roman" w:hAnsi="Calibri" w:cs="Times New Roman"/>
          <w:b/>
        </w:rPr>
        <w:t xml:space="preserve"> </w:t>
      </w:r>
      <w:r w:rsidRPr="00FD686A">
        <w:rPr>
          <w:rFonts w:ascii="Calibri" w:eastAsia="Times New Roman" w:hAnsi="Calibri" w:cs="Times New Roman"/>
        </w:rPr>
        <w:t>–</w:t>
      </w:r>
      <w:r>
        <w:rPr>
          <w:rFonts w:ascii="Calibri" w:eastAsia="Times New Roman" w:hAnsi="Calibri" w:cs="Times New Roman"/>
          <w:b/>
        </w:rPr>
        <w:t xml:space="preserve"> </w:t>
      </w:r>
      <w:r w:rsidRPr="00FD686A">
        <w:rPr>
          <w:rFonts w:ascii="Calibri" w:eastAsia="Times New Roman" w:hAnsi="Calibri" w:cs="Times New Roman"/>
        </w:rPr>
        <w:t>provoz veřejné drážní osobní dopravy v souladu s touto Smlouvou.</w:t>
      </w:r>
    </w:p>
    <w:p w14:paraId="5ACAC8DD" w14:textId="77777777" w:rsidR="00FD686A" w:rsidRDefault="00FD686A" w:rsidP="00FD686A">
      <w:pPr>
        <w:spacing w:after="0" w:line="240" w:lineRule="auto"/>
        <w:jc w:val="both"/>
        <w:rPr>
          <w:rFonts w:ascii="Calibri" w:eastAsia="Times New Roman" w:hAnsi="Calibri" w:cs="Times New Roman"/>
          <w:b/>
        </w:rPr>
      </w:pPr>
    </w:p>
    <w:p w14:paraId="5ACAC8DE" w14:textId="4F0782C0" w:rsidR="00A1729A" w:rsidRDefault="006D3A70" w:rsidP="00FD686A">
      <w:pPr>
        <w:spacing w:after="0" w:line="240" w:lineRule="auto"/>
        <w:jc w:val="both"/>
        <w:rPr>
          <w:rFonts w:ascii="Calibri" w:eastAsia="Times New Roman" w:hAnsi="Calibri" w:cs="Times New Roman"/>
          <w:b/>
        </w:rPr>
      </w:pPr>
      <w:r>
        <w:rPr>
          <w:rFonts w:ascii="Calibri" w:eastAsia="Times New Roman" w:hAnsi="Calibri" w:cs="Times New Roman"/>
          <w:b/>
          <w:i/>
        </w:rPr>
        <w:t>Doba p</w:t>
      </w:r>
      <w:r w:rsidR="00FD686A" w:rsidRPr="00FD686A">
        <w:rPr>
          <w:rFonts w:ascii="Calibri" w:eastAsia="Times New Roman" w:hAnsi="Calibri" w:cs="Times New Roman"/>
          <w:b/>
          <w:i/>
        </w:rPr>
        <w:t>lnění</w:t>
      </w:r>
      <w:r w:rsidR="00FD686A">
        <w:rPr>
          <w:rFonts w:ascii="Calibri" w:eastAsia="Times New Roman" w:hAnsi="Calibri" w:cs="Times New Roman"/>
          <w:b/>
        </w:rPr>
        <w:t xml:space="preserve"> </w:t>
      </w:r>
      <w:r w:rsidR="00FD686A" w:rsidRPr="00FD686A">
        <w:rPr>
          <w:rFonts w:ascii="Calibri" w:eastAsia="Times New Roman" w:hAnsi="Calibri" w:cs="Times New Roman"/>
        </w:rPr>
        <w:t>–</w:t>
      </w:r>
      <w:r w:rsidR="00FD686A">
        <w:rPr>
          <w:rFonts w:ascii="Calibri" w:eastAsia="Times New Roman" w:hAnsi="Calibri" w:cs="Times New Roman"/>
          <w:b/>
        </w:rPr>
        <w:t xml:space="preserve"> </w:t>
      </w:r>
      <w:r w:rsidR="00FD686A" w:rsidRPr="00FD686A">
        <w:rPr>
          <w:rFonts w:ascii="Calibri" w:eastAsia="Times New Roman" w:hAnsi="Calibri" w:cs="Times New Roman"/>
        </w:rPr>
        <w:t xml:space="preserve">poskytování Plnění v období od celostátní změny jízdních řádů v prosinci </w:t>
      </w:r>
      <w:r w:rsidR="0003507B" w:rsidRPr="00FD686A">
        <w:rPr>
          <w:rFonts w:ascii="Calibri" w:eastAsia="Times New Roman" w:hAnsi="Calibri" w:cs="Times New Roman"/>
        </w:rPr>
        <w:t>20</w:t>
      </w:r>
      <w:r w:rsidR="0003507B">
        <w:rPr>
          <w:rFonts w:ascii="Calibri" w:eastAsia="Times New Roman" w:hAnsi="Calibri" w:cs="Times New Roman"/>
        </w:rPr>
        <w:t>2</w:t>
      </w:r>
      <w:r w:rsidR="006468D8">
        <w:rPr>
          <w:rFonts w:ascii="Calibri" w:eastAsia="Times New Roman" w:hAnsi="Calibri" w:cs="Times New Roman"/>
        </w:rPr>
        <w:t>2</w:t>
      </w:r>
      <w:r w:rsidR="0003507B" w:rsidRPr="00FD686A">
        <w:rPr>
          <w:rFonts w:ascii="Calibri" w:eastAsia="Times New Roman" w:hAnsi="Calibri" w:cs="Times New Roman"/>
        </w:rPr>
        <w:t xml:space="preserve"> </w:t>
      </w:r>
      <w:r w:rsidR="00FD686A" w:rsidRPr="00FD686A">
        <w:rPr>
          <w:rFonts w:ascii="Calibri" w:eastAsia="Times New Roman" w:hAnsi="Calibri" w:cs="Times New Roman"/>
        </w:rPr>
        <w:t xml:space="preserve">do dne předcházejícího termínu změny jízdních řádů v prosinci </w:t>
      </w:r>
      <w:del w:id="21" w:author="Richard Volín" w:date="2020-06-26T15:05:00Z">
        <w:r w:rsidR="00446E64" w:rsidRPr="00FD686A">
          <w:rPr>
            <w:rFonts w:ascii="Calibri" w:eastAsia="Times New Roman" w:hAnsi="Calibri" w:cs="Times New Roman"/>
          </w:rPr>
          <w:delText>203</w:delText>
        </w:r>
        <w:r w:rsidR="006F7323">
          <w:rPr>
            <w:rFonts w:ascii="Calibri" w:eastAsia="Times New Roman" w:hAnsi="Calibri" w:cs="Times New Roman"/>
          </w:rPr>
          <w:delText>7</w:delText>
        </w:r>
      </w:del>
      <w:ins w:id="22" w:author="Richard Volín" w:date="2020-06-26T15:05:00Z">
        <w:r w:rsidR="00446E64" w:rsidRPr="00FD686A">
          <w:rPr>
            <w:rFonts w:ascii="Calibri" w:eastAsia="Times New Roman" w:hAnsi="Calibri" w:cs="Times New Roman"/>
          </w:rPr>
          <w:t>203</w:t>
        </w:r>
        <w:r w:rsidR="006468D8">
          <w:rPr>
            <w:rFonts w:ascii="Calibri" w:eastAsia="Times New Roman" w:hAnsi="Calibri" w:cs="Times New Roman"/>
          </w:rPr>
          <w:t>2</w:t>
        </w:r>
      </w:ins>
      <w:r w:rsidR="00FD686A" w:rsidRPr="00FD686A">
        <w:rPr>
          <w:rFonts w:ascii="Calibri" w:eastAsia="Times New Roman" w:hAnsi="Calibri" w:cs="Times New Roman"/>
        </w:rPr>
        <w:t>, případně v posunutém období v souladu s odst. 16.3 a 16.4 této Smlouvy.</w:t>
      </w:r>
    </w:p>
    <w:p w14:paraId="5ACAC8DF" w14:textId="77777777" w:rsidR="00A1729A" w:rsidRPr="00A1729A" w:rsidRDefault="00A1729A" w:rsidP="005B38B2">
      <w:pPr>
        <w:spacing w:after="0" w:line="240" w:lineRule="auto"/>
        <w:jc w:val="both"/>
        <w:rPr>
          <w:rFonts w:ascii="Calibri" w:eastAsia="Times New Roman" w:hAnsi="Calibri" w:cs="Times New Roman"/>
          <w:b/>
        </w:rPr>
      </w:pPr>
    </w:p>
    <w:p w14:paraId="5ACAC8E0" w14:textId="77777777" w:rsidR="00B52003" w:rsidRPr="00E44144" w:rsidRDefault="00B52003" w:rsidP="005B38B2">
      <w:pPr>
        <w:spacing w:after="0" w:line="240" w:lineRule="auto"/>
        <w:jc w:val="both"/>
        <w:rPr>
          <w:rFonts w:ascii="Calibri" w:eastAsia="Times New Roman" w:hAnsi="Calibri" w:cs="Times New Roman"/>
        </w:rPr>
      </w:pPr>
      <w:r w:rsidRPr="00B52003">
        <w:rPr>
          <w:rFonts w:ascii="Calibri" w:eastAsia="Times New Roman" w:hAnsi="Calibri" w:cs="Times New Roman"/>
          <w:b/>
          <w:i/>
        </w:rPr>
        <w:t>Dopravce</w:t>
      </w:r>
      <w:r w:rsidR="00DD5E5D">
        <w:rPr>
          <w:rFonts w:ascii="Calibri" w:eastAsia="Times New Roman" w:hAnsi="Calibri" w:cs="Times New Roman"/>
          <w:b/>
          <w:i/>
        </w:rPr>
        <w:t xml:space="preserve"> </w:t>
      </w:r>
      <w:r w:rsidR="00DD5E5D" w:rsidRPr="005B38B2">
        <w:rPr>
          <w:rFonts w:ascii="Calibri" w:eastAsia="Times New Roman" w:hAnsi="Calibri" w:cs="Times New Roman"/>
        </w:rPr>
        <w:t>–</w:t>
      </w:r>
      <w:r w:rsidRPr="00E44144">
        <w:rPr>
          <w:rFonts w:ascii="Calibri" w:eastAsia="Times New Roman" w:hAnsi="Calibri" w:cs="Times New Roman"/>
        </w:rPr>
        <w:t xml:space="preserve"> fyzická nebo právnická osoba, která poskytuje služby v oblasti přepravy cestujících ve veřejné drážní osobní dopravě, pokud má sídlo, místo podnikání či místo trvalého pobytu na území České republiky, nebo zahraniční dopravce, jenž splňuje ke dni podání nabídky podmínku usazení na území České republiky ve smyslu § 24 odst. 5 písm. a) </w:t>
      </w:r>
      <w:proofErr w:type="spellStart"/>
      <w:r w:rsidRPr="00E44144">
        <w:rPr>
          <w:rFonts w:ascii="Calibri" w:eastAsia="Times New Roman" w:hAnsi="Calibri" w:cs="Times New Roman"/>
        </w:rPr>
        <w:t>ZoD</w:t>
      </w:r>
      <w:proofErr w:type="spellEnd"/>
      <w:r w:rsidRPr="00E44144">
        <w:rPr>
          <w:rFonts w:ascii="Calibri" w:eastAsia="Times New Roman" w:hAnsi="Calibri" w:cs="Times New Roman"/>
        </w:rPr>
        <w:t xml:space="preserve"> s ohledem na to, že veřejné služby v drážní dopravě, které jsou předmětem </w:t>
      </w:r>
      <w:r w:rsidR="005A19A3">
        <w:rPr>
          <w:rFonts w:ascii="Calibri" w:eastAsia="Times New Roman" w:hAnsi="Calibri" w:cs="Times New Roman"/>
        </w:rPr>
        <w:t>Nabídkového řízení</w:t>
      </w:r>
      <w:r w:rsidRPr="00E44144">
        <w:rPr>
          <w:rFonts w:ascii="Calibri" w:eastAsia="Times New Roman" w:hAnsi="Calibri" w:cs="Times New Roman"/>
        </w:rPr>
        <w:t>, nepředstavují přeshraniční osobní drážní dopravu.</w:t>
      </w:r>
      <w:r>
        <w:rPr>
          <w:rFonts w:ascii="Calibri" w:eastAsia="Times New Roman" w:hAnsi="Calibri" w:cs="Times New Roman"/>
        </w:rPr>
        <w:t xml:space="preserve"> Z pohledu ZZVZ je dopravce dodavatelem či účastníkem </w:t>
      </w:r>
      <w:r w:rsidR="005117B2">
        <w:rPr>
          <w:rFonts w:ascii="Calibri" w:eastAsia="Times New Roman" w:hAnsi="Calibri" w:cs="Times New Roman"/>
        </w:rPr>
        <w:t>Nabídkového</w:t>
      </w:r>
      <w:r>
        <w:rPr>
          <w:rFonts w:ascii="Calibri" w:eastAsia="Times New Roman" w:hAnsi="Calibri" w:cs="Times New Roman"/>
        </w:rPr>
        <w:t xml:space="preserve"> řízení.</w:t>
      </w:r>
    </w:p>
    <w:p w14:paraId="5ACAC8E1" w14:textId="77777777" w:rsidR="00B52003" w:rsidRPr="00E44144" w:rsidRDefault="00B52003" w:rsidP="005B38B2">
      <w:pPr>
        <w:spacing w:after="0" w:line="240" w:lineRule="auto"/>
        <w:jc w:val="both"/>
        <w:rPr>
          <w:rFonts w:ascii="Calibri" w:eastAsia="Times New Roman" w:hAnsi="Calibri" w:cs="Times New Roman"/>
          <w:i/>
        </w:rPr>
      </w:pPr>
    </w:p>
    <w:p w14:paraId="5ACAC8E2" w14:textId="77777777" w:rsidR="003F7537" w:rsidRPr="00273FB1" w:rsidRDefault="00DD5E5D" w:rsidP="005B38B2">
      <w:pPr>
        <w:spacing w:after="0" w:line="240" w:lineRule="auto"/>
        <w:jc w:val="both"/>
        <w:rPr>
          <w:rFonts w:ascii="Calibri" w:eastAsia="Times New Roman" w:hAnsi="Calibri" w:cs="Times New Roman"/>
        </w:rPr>
      </w:pPr>
      <w:r w:rsidRPr="00273FB1">
        <w:rPr>
          <w:rFonts w:ascii="Calibri" w:eastAsia="Times New Roman" w:hAnsi="Calibri" w:cs="Times New Roman"/>
          <w:b/>
          <w:i/>
        </w:rPr>
        <w:t>Smlouv</w:t>
      </w:r>
      <w:r>
        <w:rPr>
          <w:rFonts w:ascii="Calibri" w:eastAsia="Times New Roman" w:hAnsi="Calibri" w:cs="Times New Roman"/>
          <w:b/>
          <w:i/>
        </w:rPr>
        <w:t>a</w:t>
      </w:r>
      <w:r w:rsidRPr="00273FB1">
        <w:rPr>
          <w:rFonts w:ascii="Calibri" w:eastAsia="Times New Roman" w:hAnsi="Calibri" w:cs="Times New Roman"/>
        </w:rPr>
        <w:t xml:space="preserve"> </w:t>
      </w:r>
      <w:r w:rsidRPr="005B38B2">
        <w:rPr>
          <w:rFonts w:ascii="Calibri" w:eastAsia="Times New Roman" w:hAnsi="Calibri" w:cs="Times New Roman"/>
        </w:rPr>
        <w:t>–</w:t>
      </w:r>
      <w:r w:rsidR="003F7537" w:rsidRPr="00273FB1">
        <w:rPr>
          <w:rFonts w:ascii="Calibri" w:eastAsia="Times New Roman" w:hAnsi="Calibri" w:cs="Times New Roman"/>
        </w:rPr>
        <w:t xml:space="preserve"> </w:t>
      </w:r>
      <w:r w:rsidR="003F7537" w:rsidRPr="008C5BF6">
        <w:rPr>
          <w:rFonts w:ascii="Calibri" w:eastAsia="Times New Roman" w:hAnsi="Calibri" w:cs="Times New Roman"/>
        </w:rPr>
        <w:t>Smlouva o poskytování veřejných služeb v přepravě cestujících ve veřejné drážní osobní dopravě</w:t>
      </w:r>
      <w:r w:rsidR="003E4B53" w:rsidRPr="008C5BF6">
        <w:rPr>
          <w:rFonts w:ascii="Calibri" w:eastAsia="Times New Roman" w:hAnsi="Calibri" w:cs="Times New Roman"/>
        </w:rPr>
        <w:t xml:space="preserve"> (příloha č. 1 ZD)</w:t>
      </w:r>
      <w:r w:rsidR="003F7537" w:rsidRPr="008C5BF6">
        <w:rPr>
          <w:rFonts w:ascii="Calibri" w:eastAsia="Times New Roman" w:hAnsi="Calibri" w:cs="Times New Roman"/>
        </w:rPr>
        <w:t xml:space="preserve">, </w:t>
      </w:r>
      <w:r w:rsidR="005A19A3" w:rsidRPr="008C5BF6">
        <w:rPr>
          <w:rFonts w:ascii="Calibri" w:eastAsia="Times New Roman" w:hAnsi="Calibri" w:cs="Times New Roman"/>
        </w:rPr>
        <w:t>uzavřená</w:t>
      </w:r>
      <w:r w:rsidR="005A19A3">
        <w:rPr>
          <w:rFonts w:ascii="Calibri" w:eastAsia="Times New Roman" w:hAnsi="Calibri" w:cs="Times New Roman"/>
        </w:rPr>
        <w:t xml:space="preserve"> na základě Nabídkového řízení</w:t>
      </w:r>
      <w:r w:rsidR="003F7537" w:rsidRPr="00273FB1">
        <w:rPr>
          <w:rFonts w:ascii="Calibri" w:eastAsia="Times New Roman" w:hAnsi="Calibri" w:cs="Times New Roman"/>
        </w:rPr>
        <w:t>.</w:t>
      </w:r>
    </w:p>
    <w:p w14:paraId="5ACAC8E3" w14:textId="77777777" w:rsidR="00B52003" w:rsidRPr="005B38B2" w:rsidRDefault="00B52003" w:rsidP="005B38B2">
      <w:pPr>
        <w:spacing w:after="0" w:line="240" w:lineRule="auto"/>
        <w:jc w:val="both"/>
        <w:rPr>
          <w:rFonts w:ascii="Calibri" w:eastAsia="Times New Roman" w:hAnsi="Calibri" w:cs="Times New Roman"/>
          <w:b/>
          <w:i/>
        </w:rPr>
      </w:pPr>
    </w:p>
    <w:p w14:paraId="5ACAC8E4" w14:textId="77777777" w:rsidR="005B38B2" w:rsidRPr="005B38B2" w:rsidRDefault="005B38B2" w:rsidP="005B38B2">
      <w:pPr>
        <w:spacing w:after="0" w:line="240" w:lineRule="auto"/>
        <w:jc w:val="both"/>
        <w:rPr>
          <w:rFonts w:ascii="Calibri" w:eastAsia="Times New Roman" w:hAnsi="Calibri" w:cs="Times New Roman"/>
        </w:rPr>
      </w:pPr>
      <w:r w:rsidRPr="005B38B2">
        <w:rPr>
          <w:rFonts w:ascii="Calibri" w:eastAsia="Times New Roman" w:hAnsi="Calibri" w:cs="Times New Roman"/>
          <w:b/>
          <w:i/>
        </w:rPr>
        <w:t>Zadávací dokumentace</w:t>
      </w:r>
      <w:r w:rsidRPr="005B38B2">
        <w:rPr>
          <w:rFonts w:ascii="Calibri" w:eastAsia="Times New Roman" w:hAnsi="Calibri" w:cs="Times New Roman"/>
        </w:rPr>
        <w:t xml:space="preserve"> – veškeré písemné dokumenty obsahující zadávací podmínky, sdělované nebo zpřístupňované účastníkům </w:t>
      </w:r>
      <w:r w:rsidR="00DE218F">
        <w:rPr>
          <w:rFonts w:ascii="Calibri" w:eastAsia="Times New Roman" w:hAnsi="Calibri" w:cs="Times New Roman"/>
        </w:rPr>
        <w:t>Nabídkového</w:t>
      </w:r>
      <w:r w:rsidR="00DE218F" w:rsidRPr="005B38B2">
        <w:rPr>
          <w:rFonts w:ascii="Calibri" w:eastAsia="Times New Roman" w:hAnsi="Calibri" w:cs="Times New Roman"/>
        </w:rPr>
        <w:t xml:space="preserve"> </w:t>
      </w:r>
      <w:r w:rsidRPr="005B38B2">
        <w:rPr>
          <w:rFonts w:ascii="Calibri" w:eastAsia="Times New Roman" w:hAnsi="Calibri" w:cs="Times New Roman"/>
        </w:rPr>
        <w:t xml:space="preserve">řízení při </w:t>
      </w:r>
      <w:r w:rsidR="00DE218F">
        <w:rPr>
          <w:rFonts w:ascii="Calibri" w:eastAsia="Times New Roman" w:hAnsi="Calibri" w:cs="Times New Roman"/>
        </w:rPr>
        <w:t xml:space="preserve">jeho </w:t>
      </w:r>
      <w:r w:rsidRPr="005B38B2">
        <w:rPr>
          <w:rFonts w:ascii="Calibri" w:eastAsia="Times New Roman" w:hAnsi="Calibri" w:cs="Times New Roman"/>
        </w:rPr>
        <w:t>zahájení</w:t>
      </w:r>
      <w:r w:rsidR="00273FB1">
        <w:rPr>
          <w:rFonts w:ascii="Calibri" w:eastAsia="Times New Roman" w:hAnsi="Calibri" w:cs="Times New Roman"/>
        </w:rPr>
        <w:t>.</w:t>
      </w:r>
    </w:p>
    <w:p w14:paraId="5ACAC8E5" w14:textId="77777777" w:rsidR="005B38B2" w:rsidRPr="005B38B2" w:rsidRDefault="005B38B2" w:rsidP="005B38B2">
      <w:pPr>
        <w:spacing w:after="0" w:line="240" w:lineRule="auto"/>
        <w:jc w:val="both"/>
        <w:rPr>
          <w:rFonts w:ascii="Calibri" w:eastAsia="Times New Roman" w:hAnsi="Calibri" w:cs="Times New Roman"/>
        </w:rPr>
      </w:pPr>
    </w:p>
    <w:p w14:paraId="5ACAC8E6" w14:textId="77777777" w:rsidR="005B38B2" w:rsidRDefault="005B38B2" w:rsidP="005B38B2">
      <w:pPr>
        <w:spacing w:after="0" w:line="240" w:lineRule="auto"/>
        <w:jc w:val="both"/>
        <w:rPr>
          <w:rFonts w:ascii="Calibri" w:eastAsia="Times New Roman" w:hAnsi="Calibri" w:cs="Times New Roman"/>
        </w:rPr>
      </w:pPr>
      <w:r w:rsidRPr="005B38B2">
        <w:rPr>
          <w:rFonts w:ascii="Calibri" w:eastAsia="Times New Roman" w:hAnsi="Calibri" w:cs="Times New Roman"/>
          <w:b/>
          <w:i/>
        </w:rPr>
        <w:t xml:space="preserve">Nabídka </w:t>
      </w:r>
      <w:r w:rsidRPr="005B38B2">
        <w:rPr>
          <w:rFonts w:ascii="Calibri" w:eastAsia="Times New Roman" w:hAnsi="Calibri" w:cs="Times New Roman"/>
        </w:rPr>
        <w:t xml:space="preserve">– údaje nebo doklady, které </w:t>
      </w:r>
      <w:r w:rsidR="003F7537">
        <w:rPr>
          <w:rFonts w:ascii="Calibri" w:eastAsia="Times New Roman" w:hAnsi="Calibri" w:cs="Times New Roman"/>
        </w:rPr>
        <w:t>Dopravce</w:t>
      </w:r>
      <w:r w:rsidR="003F7537" w:rsidRPr="005B38B2">
        <w:rPr>
          <w:rFonts w:ascii="Calibri" w:eastAsia="Times New Roman" w:hAnsi="Calibri" w:cs="Times New Roman"/>
        </w:rPr>
        <w:t xml:space="preserve"> </w:t>
      </w:r>
      <w:r w:rsidRPr="005B38B2">
        <w:rPr>
          <w:rFonts w:ascii="Calibri" w:eastAsia="Times New Roman" w:hAnsi="Calibri" w:cs="Times New Roman"/>
        </w:rPr>
        <w:t xml:space="preserve">podal písemně </w:t>
      </w:r>
      <w:r w:rsidR="003F7537">
        <w:rPr>
          <w:rFonts w:ascii="Calibri" w:eastAsia="Times New Roman" w:hAnsi="Calibri" w:cs="Times New Roman"/>
        </w:rPr>
        <w:t>Objednateli</w:t>
      </w:r>
      <w:r w:rsidR="003F7537" w:rsidRPr="005B38B2">
        <w:rPr>
          <w:rFonts w:ascii="Calibri" w:eastAsia="Times New Roman" w:hAnsi="Calibri" w:cs="Times New Roman"/>
        </w:rPr>
        <w:t xml:space="preserve"> </w:t>
      </w:r>
      <w:r w:rsidRPr="005B38B2">
        <w:rPr>
          <w:rFonts w:ascii="Calibri" w:eastAsia="Times New Roman" w:hAnsi="Calibri" w:cs="Times New Roman"/>
        </w:rPr>
        <w:t xml:space="preserve">na základě </w:t>
      </w:r>
      <w:r w:rsidR="00273FB1">
        <w:rPr>
          <w:rFonts w:ascii="Calibri" w:eastAsia="Times New Roman" w:hAnsi="Calibri" w:cs="Times New Roman"/>
        </w:rPr>
        <w:t>Z</w:t>
      </w:r>
      <w:r w:rsidRPr="005B38B2">
        <w:rPr>
          <w:rFonts w:ascii="Calibri" w:eastAsia="Times New Roman" w:hAnsi="Calibri" w:cs="Times New Roman"/>
        </w:rPr>
        <w:t>adávací dokumentace</w:t>
      </w:r>
      <w:r w:rsidR="00273FB1">
        <w:rPr>
          <w:rFonts w:ascii="Calibri" w:eastAsia="Times New Roman" w:hAnsi="Calibri" w:cs="Times New Roman"/>
        </w:rPr>
        <w:t>.</w:t>
      </w:r>
    </w:p>
    <w:p w14:paraId="5ACAC8E7" w14:textId="77777777" w:rsidR="005A19A3" w:rsidRDefault="005A19A3" w:rsidP="005B38B2">
      <w:pPr>
        <w:spacing w:after="0" w:line="240" w:lineRule="auto"/>
        <w:jc w:val="both"/>
        <w:rPr>
          <w:rFonts w:ascii="Calibri" w:eastAsia="Times New Roman" w:hAnsi="Calibri" w:cs="Times New Roman"/>
        </w:rPr>
      </w:pPr>
    </w:p>
    <w:p w14:paraId="5ACAC8E8"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Nabídkové řízení</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b/>
        </w:rPr>
        <w:t xml:space="preserve"> </w:t>
      </w:r>
      <w:r>
        <w:rPr>
          <w:rFonts w:ascii="Calibri" w:eastAsia="Times New Roman" w:hAnsi="Calibri" w:cs="Times New Roman"/>
        </w:rPr>
        <w:t>způsob výběru Dopravce</w:t>
      </w:r>
      <w:r w:rsidRPr="005A19A3">
        <w:rPr>
          <w:rFonts w:ascii="Calibri" w:eastAsia="Times New Roman" w:hAnsi="Calibri" w:cs="Times New Roman"/>
        </w:rPr>
        <w:t xml:space="preserve"> podle § 9 a násl. </w:t>
      </w:r>
      <w:proofErr w:type="spellStart"/>
      <w:r w:rsidRPr="005A19A3">
        <w:rPr>
          <w:rFonts w:ascii="Calibri" w:eastAsia="Times New Roman" w:hAnsi="Calibri" w:cs="Times New Roman"/>
        </w:rPr>
        <w:t>ZoVS</w:t>
      </w:r>
      <w:proofErr w:type="spellEnd"/>
      <w:r w:rsidR="008C5BF6">
        <w:rPr>
          <w:rFonts w:ascii="Calibri" w:eastAsia="Times New Roman" w:hAnsi="Calibri" w:cs="Times New Roman"/>
        </w:rPr>
        <w:t>,</w:t>
      </w:r>
      <w:r w:rsidRPr="005A19A3">
        <w:rPr>
          <w:rFonts w:ascii="Calibri" w:eastAsia="Times New Roman" w:hAnsi="Calibri" w:cs="Times New Roman"/>
        </w:rPr>
        <w:t xml:space="preserve"> na jehož základě byla uzavřena tato Smlouva s Dopravcem.</w:t>
      </w:r>
    </w:p>
    <w:p w14:paraId="5ACAC8E9" w14:textId="77777777" w:rsidR="005A19A3" w:rsidRDefault="005A19A3" w:rsidP="005A19A3">
      <w:pPr>
        <w:spacing w:after="0" w:line="240" w:lineRule="auto"/>
        <w:jc w:val="both"/>
        <w:rPr>
          <w:rFonts w:ascii="Calibri" w:eastAsia="Times New Roman" w:hAnsi="Calibri" w:cs="Times New Roman"/>
          <w:b/>
        </w:rPr>
      </w:pPr>
    </w:p>
    <w:p w14:paraId="5ACAC8EA" w14:textId="77777777" w:rsid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Integrovaná doprava Plzeňska (dále i IDP)</w:t>
      </w:r>
      <w:r w:rsidRPr="005A19A3">
        <w:rPr>
          <w:rFonts w:ascii="Calibri" w:eastAsia="Times New Roman" w:hAnsi="Calibri" w:cs="Times New Roman"/>
          <w:bCs/>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systém integrovaných veřejných služeb provozovaný na území Plzeňského kraje</w:t>
      </w:r>
      <w:r w:rsidR="007426C0">
        <w:rPr>
          <w:rFonts w:ascii="Calibri" w:eastAsia="Times New Roman" w:hAnsi="Calibri" w:cs="Times New Roman"/>
        </w:rPr>
        <w:t>, příp. v územních přesazích do sousedních krajů</w:t>
      </w:r>
      <w:r w:rsidRPr="005A19A3">
        <w:rPr>
          <w:rFonts w:ascii="Calibri" w:eastAsia="Times New Roman" w:hAnsi="Calibri" w:cs="Times New Roman"/>
        </w:rPr>
        <w:t>.</w:t>
      </w:r>
    </w:p>
    <w:p w14:paraId="5ACAC8EB" w14:textId="77777777" w:rsidR="007426C0" w:rsidRDefault="007426C0" w:rsidP="005A19A3">
      <w:pPr>
        <w:spacing w:after="0" w:line="240" w:lineRule="auto"/>
        <w:jc w:val="both"/>
        <w:rPr>
          <w:rFonts w:ascii="Calibri" w:eastAsia="Times New Roman" w:hAnsi="Calibri" w:cs="Times New Roman"/>
        </w:rPr>
      </w:pPr>
    </w:p>
    <w:p w14:paraId="5ACAC8EC" w14:textId="77777777" w:rsidR="0019360E" w:rsidRDefault="0019360E" w:rsidP="005A19A3">
      <w:pPr>
        <w:spacing w:after="0" w:line="240" w:lineRule="auto"/>
        <w:jc w:val="both"/>
        <w:rPr>
          <w:rFonts w:ascii="Calibri" w:eastAsia="Times New Roman" w:hAnsi="Calibri" w:cs="Times New Roman"/>
        </w:rPr>
      </w:pPr>
      <w:r w:rsidRPr="0019360E">
        <w:rPr>
          <w:b/>
          <w:i/>
        </w:rPr>
        <w:t>Podmínky IDP</w:t>
      </w:r>
      <w:r>
        <w:t xml:space="preserve"> - Závazn</w:t>
      </w:r>
      <w:r w:rsidR="00255749">
        <w:t>é</w:t>
      </w:r>
      <w:r>
        <w:t xml:space="preserve"> podmínk</w:t>
      </w:r>
      <w:r w:rsidR="00255749">
        <w:t>y</w:t>
      </w:r>
      <w:r>
        <w:t xml:space="preserve"> provozu v IDP </w:t>
      </w:r>
      <w:r w:rsidR="00255749">
        <w:t>(</w:t>
      </w:r>
      <w:r w:rsidRPr="00B73F54">
        <w:rPr>
          <w:b/>
        </w:rPr>
        <w:t>příloh</w:t>
      </w:r>
      <w:r w:rsidR="00255749">
        <w:rPr>
          <w:b/>
        </w:rPr>
        <w:t>a</w:t>
      </w:r>
      <w:r w:rsidRPr="00B73F54">
        <w:rPr>
          <w:b/>
        </w:rPr>
        <w:t xml:space="preserve"> </w:t>
      </w:r>
      <w:r w:rsidR="00255749">
        <w:rPr>
          <w:b/>
        </w:rPr>
        <w:t>č. 6</w:t>
      </w:r>
      <w:r w:rsidRPr="00675F44">
        <w:t xml:space="preserve"> Smlouvy</w:t>
      </w:r>
      <w:r w:rsidR="00255749">
        <w:t>)</w:t>
      </w:r>
    </w:p>
    <w:p w14:paraId="5ACAC8ED" w14:textId="77777777" w:rsidR="0019360E" w:rsidRDefault="0019360E" w:rsidP="005A19A3">
      <w:pPr>
        <w:spacing w:after="0" w:line="240" w:lineRule="auto"/>
        <w:jc w:val="both"/>
        <w:rPr>
          <w:rFonts w:ascii="Calibri" w:eastAsia="Times New Roman" w:hAnsi="Calibri" w:cs="Times New Roman"/>
        </w:rPr>
      </w:pPr>
    </w:p>
    <w:p w14:paraId="5ACAC8F0"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Organizátor</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obchodní společnost POVED s. r. o., se sídlem Nerudova 25, Plzeň, IČO 290 99 846. Organizátor na základě stanoveného předmětu podnikání zastupuje Objednatele ve všech záležitostech dále specifikovaných Smlouvou, a to v plném, touto Smlouvou specifikovaném rozsahu.</w:t>
      </w:r>
    </w:p>
    <w:p w14:paraId="5ACAC8F1" w14:textId="77777777" w:rsidR="005A19A3" w:rsidRDefault="005A19A3" w:rsidP="005A19A3">
      <w:pPr>
        <w:spacing w:after="0" w:line="240" w:lineRule="auto"/>
        <w:jc w:val="both"/>
        <w:rPr>
          <w:rFonts w:ascii="Calibri" w:eastAsia="Times New Roman" w:hAnsi="Calibri" w:cs="Times New Roman"/>
          <w:b/>
        </w:rPr>
      </w:pPr>
    </w:p>
    <w:p w14:paraId="5ACAC8F2"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Milník</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bod (zastávka/stanice/přestupní uzel), ve kterém je pravidelně sledován a vyhodnocován rozdíl mezi požadovaným (dle jízdních řádů) a skutečným časem odjezdu/příjezdu vozidla. Jedná se hlavně o výchozí, cílové a přípojné železniční stanice. Milník je zároveň místem pro sledování </w:t>
      </w:r>
      <w:proofErr w:type="spellStart"/>
      <w:r w:rsidRPr="005A19A3">
        <w:rPr>
          <w:rFonts w:ascii="Calibri" w:eastAsia="Times New Roman" w:hAnsi="Calibri" w:cs="Times New Roman"/>
        </w:rPr>
        <w:t>přípojových</w:t>
      </w:r>
      <w:proofErr w:type="spellEnd"/>
      <w:r w:rsidRPr="005A19A3">
        <w:rPr>
          <w:rFonts w:ascii="Calibri" w:eastAsia="Times New Roman" w:hAnsi="Calibri" w:cs="Times New Roman"/>
        </w:rPr>
        <w:t xml:space="preserve"> vazeb, zejména mezi </w:t>
      </w:r>
      <w:r w:rsidR="00E9116F">
        <w:rPr>
          <w:rFonts w:ascii="Calibri" w:eastAsia="Times New Roman" w:hAnsi="Calibri" w:cs="Times New Roman"/>
        </w:rPr>
        <w:t>Spoji</w:t>
      </w:r>
      <w:r w:rsidRPr="005A19A3">
        <w:rPr>
          <w:rFonts w:ascii="Calibri" w:eastAsia="Times New Roman" w:hAnsi="Calibri" w:cs="Times New Roman"/>
        </w:rPr>
        <w:t>, které jsou předmětem této Smlouvy, a dále od vlaků/na vlaky dálkové dopravy a regionální dopravy ostatních dopravců ve styčných železničních stanicích a od spojů/na spoje veřejné linkové dopravy ve stanovených přestupních uzlech.</w:t>
      </w:r>
    </w:p>
    <w:p w14:paraId="5ACAC8F3" w14:textId="77777777" w:rsidR="005A19A3" w:rsidRDefault="005A19A3" w:rsidP="005A19A3">
      <w:pPr>
        <w:spacing w:after="0" w:line="240" w:lineRule="auto"/>
        <w:jc w:val="both"/>
        <w:rPr>
          <w:rFonts w:ascii="Calibri" w:eastAsia="Times New Roman" w:hAnsi="Calibri" w:cs="Times New Roman"/>
          <w:b/>
        </w:rPr>
      </w:pPr>
    </w:p>
    <w:p w14:paraId="5ACAC8F4"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Clearingové (zúčtovací) centrum</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Objednatelem určený účtovatel tržeb IDP.</w:t>
      </w:r>
    </w:p>
    <w:p w14:paraId="5ACAC8F5" w14:textId="77777777" w:rsidR="005A19A3" w:rsidRDefault="005A19A3" w:rsidP="005A19A3">
      <w:pPr>
        <w:spacing w:after="0" w:line="240" w:lineRule="auto"/>
        <w:jc w:val="both"/>
        <w:rPr>
          <w:rFonts w:ascii="Calibri" w:eastAsia="Times New Roman" w:hAnsi="Calibri" w:cs="Times New Roman"/>
          <w:b/>
        </w:rPr>
      </w:pPr>
    </w:p>
    <w:p w14:paraId="5ACAC8F6"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lastRenderedPageBreak/>
        <w:t>Bankovní záruka</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00DD5E5D">
        <w:rPr>
          <w:rFonts w:ascii="Calibri" w:eastAsia="Times New Roman" w:hAnsi="Calibri" w:cs="Times New Roman"/>
        </w:rPr>
        <w:t xml:space="preserve"> </w:t>
      </w:r>
      <w:r w:rsidRPr="005A19A3">
        <w:rPr>
          <w:rFonts w:ascii="Calibri" w:eastAsia="Times New Roman" w:hAnsi="Calibri" w:cs="Times New Roman"/>
        </w:rPr>
        <w:t>neodvolatelná a nepodmíněná bankovní záruka za řádné plnění povinností Dopravce dle této Smlouvy. Podrobné informace o bankovní záruce jsou uvedeny v</w:t>
      </w:r>
      <w:r w:rsidR="00056A10">
        <w:rPr>
          <w:rFonts w:ascii="Calibri" w:eastAsia="Times New Roman" w:hAnsi="Calibri" w:cs="Times New Roman"/>
        </w:rPr>
        <w:t> </w:t>
      </w:r>
      <w:r w:rsidRPr="005A19A3">
        <w:rPr>
          <w:rFonts w:ascii="Calibri" w:eastAsia="Times New Roman" w:hAnsi="Calibri" w:cs="Times New Roman"/>
        </w:rPr>
        <w:t>odstavcích</w:t>
      </w:r>
      <w:r w:rsidR="00056A10">
        <w:rPr>
          <w:rFonts w:ascii="Calibri" w:eastAsia="Times New Roman" w:hAnsi="Calibri" w:cs="Times New Roman"/>
        </w:rPr>
        <w:t xml:space="preserve"> 4.1 a 4.2</w:t>
      </w:r>
      <w:r w:rsidR="00A255BB">
        <w:rPr>
          <w:rFonts w:ascii="Calibri" w:eastAsia="Times New Roman" w:hAnsi="Calibri" w:cs="Times New Roman"/>
        </w:rPr>
        <w:t>.</w:t>
      </w:r>
      <w:r w:rsidRPr="005A19A3">
        <w:rPr>
          <w:rFonts w:ascii="Calibri" w:eastAsia="Times New Roman" w:hAnsi="Calibri" w:cs="Times New Roman"/>
        </w:rPr>
        <w:t xml:space="preserve"> </w:t>
      </w:r>
    </w:p>
    <w:p w14:paraId="5ACAC8F7" w14:textId="77777777" w:rsidR="005A19A3" w:rsidRDefault="005A19A3" w:rsidP="005A19A3">
      <w:pPr>
        <w:spacing w:after="0" w:line="240" w:lineRule="auto"/>
        <w:jc w:val="both"/>
        <w:rPr>
          <w:rFonts w:ascii="Calibri" w:eastAsia="Times New Roman" w:hAnsi="Calibri" w:cs="Times New Roman"/>
          <w:b/>
        </w:rPr>
      </w:pPr>
    </w:p>
    <w:p w14:paraId="5ACAC8F8"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Plzeňská karta</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bezkontaktní čipová karta sloužící jako nosič jízdního dokladu, resp. elektronické peněženky, splňující obsahově náležitosti Přepravního řádu (vyhlášky č.</w:t>
      </w:r>
      <w:r>
        <w:rPr>
          <w:rFonts w:ascii="Calibri" w:eastAsia="Times New Roman" w:hAnsi="Calibri" w:cs="Times New Roman"/>
        </w:rPr>
        <w:t xml:space="preserve"> </w:t>
      </w:r>
      <w:r w:rsidRPr="005A19A3">
        <w:rPr>
          <w:rFonts w:ascii="Calibri" w:eastAsia="Times New Roman" w:hAnsi="Calibri" w:cs="Times New Roman"/>
        </w:rPr>
        <w:t>175/2000 Sb.). Platnost je stanovena časovým obdobím a tarifními zónami, pro které je aktivována. Pro účely této Smlouvy je za Plzeňskou kartu považována také jakákoli jiná karta, která je nosičem jízdního dokladu IDP. Plzeňská karta může být integrována do jiného nosiče, než je plastová forma karty.</w:t>
      </w:r>
    </w:p>
    <w:p w14:paraId="5ACAC8F9" w14:textId="77777777" w:rsidR="005A19A3" w:rsidRDefault="005A19A3" w:rsidP="005A19A3">
      <w:pPr>
        <w:spacing w:after="0" w:line="240" w:lineRule="auto"/>
        <w:jc w:val="both"/>
        <w:rPr>
          <w:rFonts w:ascii="Calibri" w:eastAsia="Times New Roman" w:hAnsi="Calibri" w:cs="Times New Roman"/>
          <w:b/>
        </w:rPr>
      </w:pPr>
    </w:p>
    <w:p w14:paraId="5ACAC8FA" w14:textId="0E198C60" w:rsidR="005A19A3" w:rsidRPr="005B38B2" w:rsidRDefault="005A19A3" w:rsidP="005B38B2">
      <w:pPr>
        <w:spacing w:after="0" w:line="240" w:lineRule="auto"/>
        <w:jc w:val="both"/>
        <w:rPr>
          <w:rFonts w:ascii="Calibri" w:eastAsia="Times New Roman" w:hAnsi="Calibri" w:cs="Times New Roman"/>
        </w:rPr>
      </w:pPr>
    </w:p>
    <w:sectPr w:rsidR="005A19A3" w:rsidRPr="005B38B2" w:rsidSect="00D527C9">
      <w:headerReference w:type="default" r:id="rId8"/>
      <w:footerReference w:type="default" r:id="rId9"/>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B69411" w14:textId="77777777" w:rsidR="00055E9E" w:rsidRDefault="00055E9E" w:rsidP="00F30804">
      <w:pPr>
        <w:spacing w:after="0" w:line="240" w:lineRule="auto"/>
      </w:pPr>
      <w:r>
        <w:separator/>
      </w:r>
    </w:p>
  </w:endnote>
  <w:endnote w:type="continuationSeparator" w:id="0">
    <w:p w14:paraId="2BD12EDE" w14:textId="77777777" w:rsidR="00055E9E" w:rsidRDefault="00055E9E" w:rsidP="00F30804">
      <w:pPr>
        <w:spacing w:after="0" w:line="240" w:lineRule="auto"/>
      </w:pPr>
      <w:r>
        <w:continuationSeparator/>
      </w:r>
    </w:p>
  </w:endnote>
  <w:endnote w:type="continuationNotice" w:id="1">
    <w:p w14:paraId="7809994D" w14:textId="77777777" w:rsidR="00055E9E" w:rsidRDefault="00055E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3057868"/>
      <w:docPartObj>
        <w:docPartGallery w:val="Page Numbers (Bottom of Page)"/>
        <w:docPartUnique/>
      </w:docPartObj>
    </w:sdtPr>
    <w:sdtEndPr/>
    <w:sdtContent>
      <w:p w14:paraId="5ACAC902" w14:textId="77777777" w:rsidR="00BD0921" w:rsidRDefault="00BD0921">
        <w:pPr>
          <w:pStyle w:val="Zpat"/>
          <w:jc w:val="center"/>
        </w:pPr>
        <w:r>
          <w:fldChar w:fldCharType="begin"/>
        </w:r>
        <w:r>
          <w:instrText>PAGE   \* MERGEFORMAT</w:instrText>
        </w:r>
        <w:r>
          <w:fldChar w:fldCharType="separate"/>
        </w:r>
        <w:r w:rsidR="00C74960">
          <w:rPr>
            <w:noProof/>
          </w:rPr>
          <w:t>8</w:t>
        </w:r>
        <w:r>
          <w:fldChar w:fldCharType="end"/>
        </w:r>
        <w:r>
          <w:t>/</w:t>
        </w:r>
        <w:r w:rsidR="001D4CC3">
          <w:rPr>
            <w:noProof/>
          </w:rPr>
          <w:fldChar w:fldCharType="begin"/>
        </w:r>
        <w:r w:rsidR="001D4CC3">
          <w:rPr>
            <w:noProof/>
          </w:rPr>
          <w:instrText xml:space="preserve"> NUMPAGES   \* MERGEFORMAT </w:instrText>
        </w:r>
        <w:r w:rsidR="001D4CC3">
          <w:rPr>
            <w:noProof/>
          </w:rPr>
          <w:fldChar w:fldCharType="separate"/>
        </w:r>
        <w:r w:rsidR="00C74960">
          <w:rPr>
            <w:noProof/>
          </w:rPr>
          <w:t>8</w:t>
        </w:r>
        <w:r w:rsidR="001D4CC3">
          <w:rPr>
            <w:noProof/>
          </w:rPr>
          <w:fldChar w:fldCharType="end"/>
        </w:r>
      </w:p>
    </w:sdtContent>
  </w:sdt>
  <w:p w14:paraId="5ACAC903" w14:textId="77777777" w:rsidR="00BD0921" w:rsidRDefault="00BD092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B85605" w14:textId="77777777" w:rsidR="00055E9E" w:rsidRDefault="00055E9E" w:rsidP="00F30804">
      <w:pPr>
        <w:spacing w:after="0" w:line="240" w:lineRule="auto"/>
      </w:pPr>
      <w:r>
        <w:separator/>
      </w:r>
    </w:p>
  </w:footnote>
  <w:footnote w:type="continuationSeparator" w:id="0">
    <w:p w14:paraId="2AADD744" w14:textId="77777777" w:rsidR="00055E9E" w:rsidRDefault="00055E9E" w:rsidP="00F30804">
      <w:pPr>
        <w:spacing w:after="0" w:line="240" w:lineRule="auto"/>
      </w:pPr>
      <w:r>
        <w:continuationSeparator/>
      </w:r>
    </w:p>
  </w:footnote>
  <w:footnote w:type="continuationNotice" w:id="1">
    <w:p w14:paraId="1C27915E" w14:textId="77777777" w:rsidR="00055E9E" w:rsidRDefault="00055E9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AC8FF" w14:textId="77777777" w:rsidR="00533C13" w:rsidRDefault="00533C13" w:rsidP="00533C13">
    <w:pPr>
      <w:jc w:val="center"/>
    </w:pPr>
    <w:r w:rsidRPr="00D7244A">
      <w:rPr>
        <w:rFonts w:ascii="Arial" w:hAnsi="Arial" w:cs="Arial"/>
        <w:sz w:val="20"/>
        <w:szCs w:val="20"/>
      </w:rPr>
      <w:t xml:space="preserve">Smlouva o veřejných službách v přepravě cestujících ve veřejné drážní osobní dopravě </w:t>
    </w:r>
    <w:r>
      <w:rPr>
        <w:rFonts w:ascii="Arial" w:hAnsi="Arial" w:cs="Arial"/>
        <w:sz w:val="20"/>
        <w:szCs w:val="20"/>
      </w:rPr>
      <w:br/>
    </w:r>
    <w:r w:rsidRPr="00531AFD">
      <w:rPr>
        <w:rFonts w:ascii="Arial" w:hAnsi="Arial" w:cs="Arial"/>
        <w:sz w:val="20"/>
        <w:szCs w:val="20"/>
      </w:rPr>
      <w:t xml:space="preserve">na </w:t>
    </w:r>
    <w:r w:rsidR="00D458DC">
      <w:rPr>
        <w:rFonts w:ascii="Arial" w:hAnsi="Arial" w:cs="Arial"/>
        <w:sz w:val="20"/>
        <w:szCs w:val="20"/>
      </w:rPr>
      <w:t>celek Plzeňsko</w:t>
    </w:r>
  </w:p>
  <w:p w14:paraId="5ACAC900" w14:textId="77777777" w:rsidR="00533C13" w:rsidRDefault="00533C13">
    <w:pPr>
      <w:pStyle w:val="Zhlav"/>
    </w:pPr>
  </w:p>
  <w:p w14:paraId="5ACAC901" w14:textId="77777777" w:rsidR="00533C13" w:rsidRDefault="00533C1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57821"/>
    <w:multiLevelType w:val="hybridMultilevel"/>
    <w:tmpl w:val="B98E043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2E58FB"/>
    <w:multiLevelType w:val="hybridMultilevel"/>
    <w:tmpl w:val="B9BCD8D4"/>
    <w:lvl w:ilvl="0" w:tplc="DE76F762">
      <w:numFmt w:val="bullet"/>
      <w:lvlText w:val="•"/>
      <w:lvlJc w:val="left"/>
      <w:pPr>
        <w:ind w:left="1065" w:hanging="705"/>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745692"/>
    <w:multiLevelType w:val="hybridMultilevel"/>
    <w:tmpl w:val="AE28E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972B0F"/>
    <w:multiLevelType w:val="hybridMultilevel"/>
    <w:tmpl w:val="4984B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081481"/>
    <w:multiLevelType w:val="hybridMultilevel"/>
    <w:tmpl w:val="95A68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DD5E26"/>
    <w:multiLevelType w:val="hybridMultilevel"/>
    <w:tmpl w:val="654ED3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01209F"/>
    <w:multiLevelType w:val="hybridMultilevel"/>
    <w:tmpl w:val="75B4FE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CA6296"/>
    <w:multiLevelType w:val="hybridMultilevel"/>
    <w:tmpl w:val="A5E27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034111"/>
    <w:multiLevelType w:val="hybridMultilevel"/>
    <w:tmpl w:val="E5B4D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CB27D2C"/>
    <w:multiLevelType w:val="hybridMultilevel"/>
    <w:tmpl w:val="9BB619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E3C2675"/>
    <w:multiLevelType w:val="hybridMultilevel"/>
    <w:tmpl w:val="05923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C47056"/>
    <w:multiLevelType w:val="hybridMultilevel"/>
    <w:tmpl w:val="A4606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F5246A0"/>
    <w:multiLevelType w:val="hybridMultilevel"/>
    <w:tmpl w:val="328C9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8B0E8B"/>
    <w:multiLevelType w:val="hybridMultilevel"/>
    <w:tmpl w:val="3AB21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4D6781"/>
    <w:multiLevelType w:val="hybridMultilevel"/>
    <w:tmpl w:val="FDB49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6" w15:restartNumberingAfterBreak="0">
    <w:nsid w:val="5FD23EE7"/>
    <w:multiLevelType w:val="hybridMultilevel"/>
    <w:tmpl w:val="A4026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897B3A"/>
    <w:multiLevelType w:val="hybridMultilevel"/>
    <w:tmpl w:val="4EAA2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83713E"/>
    <w:multiLevelType w:val="multilevel"/>
    <w:tmpl w:val="F5765D7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auto"/>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9" w15:restartNumberingAfterBreak="0">
    <w:nsid w:val="67EF78E0"/>
    <w:multiLevelType w:val="hybridMultilevel"/>
    <w:tmpl w:val="DA08E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09C5792"/>
    <w:multiLevelType w:val="hybridMultilevel"/>
    <w:tmpl w:val="8250BD9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1" w15:restartNumberingAfterBreak="0">
    <w:nsid w:val="72922CB6"/>
    <w:multiLevelType w:val="hybridMultilevel"/>
    <w:tmpl w:val="014C1350"/>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5545B7C"/>
    <w:multiLevelType w:val="hybridMultilevel"/>
    <w:tmpl w:val="BE8C9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7F1356A"/>
    <w:multiLevelType w:val="hybridMultilevel"/>
    <w:tmpl w:val="DB561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8EF45AA"/>
    <w:multiLevelType w:val="hybridMultilevel"/>
    <w:tmpl w:val="93C2E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B9C749A"/>
    <w:multiLevelType w:val="hybridMultilevel"/>
    <w:tmpl w:val="0EB0E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0A4E1F"/>
    <w:multiLevelType w:val="hybridMultilevel"/>
    <w:tmpl w:val="66A43B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C4E1137"/>
    <w:multiLevelType w:val="hybridMultilevel"/>
    <w:tmpl w:val="4EEAD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13"/>
  </w:num>
  <w:num w:numId="4">
    <w:abstractNumId w:val="5"/>
  </w:num>
  <w:num w:numId="5">
    <w:abstractNumId w:val="17"/>
  </w:num>
  <w:num w:numId="6">
    <w:abstractNumId w:val="12"/>
  </w:num>
  <w:num w:numId="7">
    <w:abstractNumId w:val="26"/>
  </w:num>
  <w:num w:numId="8">
    <w:abstractNumId w:val="22"/>
  </w:num>
  <w:num w:numId="9">
    <w:abstractNumId w:val="10"/>
  </w:num>
  <w:num w:numId="10">
    <w:abstractNumId w:val="4"/>
  </w:num>
  <w:num w:numId="11">
    <w:abstractNumId w:val="27"/>
  </w:num>
  <w:num w:numId="12">
    <w:abstractNumId w:val="23"/>
  </w:num>
  <w:num w:numId="13">
    <w:abstractNumId w:val="2"/>
  </w:num>
  <w:num w:numId="14">
    <w:abstractNumId w:val="16"/>
  </w:num>
  <w:num w:numId="15">
    <w:abstractNumId w:val="7"/>
  </w:num>
  <w:num w:numId="16">
    <w:abstractNumId w:val="1"/>
  </w:num>
  <w:num w:numId="17">
    <w:abstractNumId w:val="25"/>
  </w:num>
  <w:num w:numId="18">
    <w:abstractNumId w:val="11"/>
  </w:num>
  <w:num w:numId="19">
    <w:abstractNumId w:val="8"/>
  </w:num>
  <w:num w:numId="20">
    <w:abstractNumId w:val="14"/>
  </w:num>
  <w:num w:numId="21">
    <w:abstractNumId w:val="20"/>
  </w:num>
  <w:num w:numId="22">
    <w:abstractNumId w:val="3"/>
  </w:num>
  <w:num w:numId="23">
    <w:abstractNumId w:val="19"/>
  </w:num>
  <w:num w:numId="24">
    <w:abstractNumId w:val="24"/>
  </w:num>
  <w:num w:numId="25">
    <w:abstractNumId w:val="0"/>
  </w:num>
  <w:num w:numId="26">
    <w:abstractNumId w:val="6"/>
  </w:num>
  <w:num w:numId="27">
    <w:abstractNumId w:val="21"/>
  </w:num>
  <w:num w:numId="28">
    <w:abstractNumId w:val="9"/>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ichard Volín">
    <w15:presenceInfo w15:providerId="AD" w15:userId="S-1-5-21-1222488743-3128081740-1686621848-11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804"/>
    <w:rsid w:val="00000A55"/>
    <w:rsid w:val="0000219E"/>
    <w:rsid w:val="00015ABE"/>
    <w:rsid w:val="000215F7"/>
    <w:rsid w:val="00021D7B"/>
    <w:rsid w:val="000254A5"/>
    <w:rsid w:val="000270E5"/>
    <w:rsid w:val="000302AA"/>
    <w:rsid w:val="000314BF"/>
    <w:rsid w:val="000327DD"/>
    <w:rsid w:val="00033917"/>
    <w:rsid w:val="0003507B"/>
    <w:rsid w:val="00036881"/>
    <w:rsid w:val="000404E9"/>
    <w:rsid w:val="00040ECB"/>
    <w:rsid w:val="0004305C"/>
    <w:rsid w:val="00054670"/>
    <w:rsid w:val="00055E9E"/>
    <w:rsid w:val="00056A10"/>
    <w:rsid w:val="000570C0"/>
    <w:rsid w:val="0006105A"/>
    <w:rsid w:val="00061763"/>
    <w:rsid w:val="00066018"/>
    <w:rsid w:val="0006668B"/>
    <w:rsid w:val="00071607"/>
    <w:rsid w:val="00082DFE"/>
    <w:rsid w:val="00083E52"/>
    <w:rsid w:val="00084887"/>
    <w:rsid w:val="00087BAE"/>
    <w:rsid w:val="000911D8"/>
    <w:rsid w:val="00093DE2"/>
    <w:rsid w:val="0009622A"/>
    <w:rsid w:val="000A045E"/>
    <w:rsid w:val="000A129D"/>
    <w:rsid w:val="000A236C"/>
    <w:rsid w:val="000A322F"/>
    <w:rsid w:val="000A5448"/>
    <w:rsid w:val="000B0C82"/>
    <w:rsid w:val="000B2C78"/>
    <w:rsid w:val="000C1FCD"/>
    <w:rsid w:val="000C29BB"/>
    <w:rsid w:val="000C5D94"/>
    <w:rsid w:val="000C7655"/>
    <w:rsid w:val="000C7DD5"/>
    <w:rsid w:val="000D0ECE"/>
    <w:rsid w:val="000D56C9"/>
    <w:rsid w:val="000D5AE7"/>
    <w:rsid w:val="000D6469"/>
    <w:rsid w:val="000E1B34"/>
    <w:rsid w:val="000F0140"/>
    <w:rsid w:val="000F0893"/>
    <w:rsid w:val="000F4CB1"/>
    <w:rsid w:val="000F60F1"/>
    <w:rsid w:val="0010222D"/>
    <w:rsid w:val="001036C5"/>
    <w:rsid w:val="00105C2B"/>
    <w:rsid w:val="00107779"/>
    <w:rsid w:val="00116D52"/>
    <w:rsid w:val="001211AE"/>
    <w:rsid w:val="00124ACA"/>
    <w:rsid w:val="001262C2"/>
    <w:rsid w:val="00127F6B"/>
    <w:rsid w:val="0013100A"/>
    <w:rsid w:val="00135DF4"/>
    <w:rsid w:val="001402FD"/>
    <w:rsid w:val="00142410"/>
    <w:rsid w:val="001426C7"/>
    <w:rsid w:val="0014419B"/>
    <w:rsid w:val="001472A2"/>
    <w:rsid w:val="00151B4E"/>
    <w:rsid w:val="00154F53"/>
    <w:rsid w:val="00156022"/>
    <w:rsid w:val="00156A72"/>
    <w:rsid w:val="00157A48"/>
    <w:rsid w:val="00157CC7"/>
    <w:rsid w:val="00161FF5"/>
    <w:rsid w:val="001710F9"/>
    <w:rsid w:val="001731A3"/>
    <w:rsid w:val="00174611"/>
    <w:rsid w:val="00174EDC"/>
    <w:rsid w:val="001768AD"/>
    <w:rsid w:val="001827A3"/>
    <w:rsid w:val="00182989"/>
    <w:rsid w:val="00182E21"/>
    <w:rsid w:val="00187102"/>
    <w:rsid w:val="00187658"/>
    <w:rsid w:val="00192326"/>
    <w:rsid w:val="00192EDB"/>
    <w:rsid w:val="0019360E"/>
    <w:rsid w:val="00195A42"/>
    <w:rsid w:val="001975A0"/>
    <w:rsid w:val="001A3293"/>
    <w:rsid w:val="001B71BD"/>
    <w:rsid w:val="001C51E1"/>
    <w:rsid w:val="001D06B7"/>
    <w:rsid w:val="001D4CC3"/>
    <w:rsid w:val="001D51B9"/>
    <w:rsid w:val="001D5FE2"/>
    <w:rsid w:val="001E0E67"/>
    <w:rsid w:val="001E42BE"/>
    <w:rsid w:val="001E73BD"/>
    <w:rsid w:val="001F164E"/>
    <w:rsid w:val="001F3C7A"/>
    <w:rsid w:val="001F4396"/>
    <w:rsid w:val="002062C1"/>
    <w:rsid w:val="00212EED"/>
    <w:rsid w:val="00222357"/>
    <w:rsid w:val="00232AB5"/>
    <w:rsid w:val="002337B2"/>
    <w:rsid w:val="002366D6"/>
    <w:rsid w:val="0023693B"/>
    <w:rsid w:val="00237881"/>
    <w:rsid w:val="00237F8D"/>
    <w:rsid w:val="002521BD"/>
    <w:rsid w:val="002528DF"/>
    <w:rsid w:val="002540E7"/>
    <w:rsid w:val="00255749"/>
    <w:rsid w:val="00255CB3"/>
    <w:rsid w:val="00261E14"/>
    <w:rsid w:val="00267C0C"/>
    <w:rsid w:val="00273F64"/>
    <w:rsid w:val="00273FB1"/>
    <w:rsid w:val="00275D32"/>
    <w:rsid w:val="00277E47"/>
    <w:rsid w:val="00280119"/>
    <w:rsid w:val="0028264E"/>
    <w:rsid w:val="0028330C"/>
    <w:rsid w:val="00287EE3"/>
    <w:rsid w:val="00291C84"/>
    <w:rsid w:val="00291FEE"/>
    <w:rsid w:val="00294D0D"/>
    <w:rsid w:val="002961FB"/>
    <w:rsid w:val="002A28D2"/>
    <w:rsid w:val="002A3FA2"/>
    <w:rsid w:val="002A4884"/>
    <w:rsid w:val="002A4F1E"/>
    <w:rsid w:val="002A635D"/>
    <w:rsid w:val="002B015B"/>
    <w:rsid w:val="002B0316"/>
    <w:rsid w:val="002B0B17"/>
    <w:rsid w:val="002B775B"/>
    <w:rsid w:val="002C066D"/>
    <w:rsid w:val="002C6D1E"/>
    <w:rsid w:val="002C6FCF"/>
    <w:rsid w:val="002D1803"/>
    <w:rsid w:val="002D6764"/>
    <w:rsid w:val="002E0ED6"/>
    <w:rsid w:val="002E6009"/>
    <w:rsid w:val="00301F2D"/>
    <w:rsid w:val="00303E32"/>
    <w:rsid w:val="003060D8"/>
    <w:rsid w:val="00306CDA"/>
    <w:rsid w:val="0030770E"/>
    <w:rsid w:val="00313493"/>
    <w:rsid w:val="00314FA0"/>
    <w:rsid w:val="00315D0B"/>
    <w:rsid w:val="003244A2"/>
    <w:rsid w:val="00325002"/>
    <w:rsid w:val="003261C8"/>
    <w:rsid w:val="00332BC5"/>
    <w:rsid w:val="0034288C"/>
    <w:rsid w:val="003446DC"/>
    <w:rsid w:val="00351E7B"/>
    <w:rsid w:val="00354C17"/>
    <w:rsid w:val="00356D68"/>
    <w:rsid w:val="00357E86"/>
    <w:rsid w:val="00357E8F"/>
    <w:rsid w:val="00370761"/>
    <w:rsid w:val="003731CC"/>
    <w:rsid w:val="00375F49"/>
    <w:rsid w:val="0038148A"/>
    <w:rsid w:val="0038369F"/>
    <w:rsid w:val="0038446A"/>
    <w:rsid w:val="00384EF6"/>
    <w:rsid w:val="0038711E"/>
    <w:rsid w:val="00392087"/>
    <w:rsid w:val="003A09B1"/>
    <w:rsid w:val="003A0A92"/>
    <w:rsid w:val="003A1CBA"/>
    <w:rsid w:val="003A4A30"/>
    <w:rsid w:val="003A4A39"/>
    <w:rsid w:val="003A754D"/>
    <w:rsid w:val="003B44B5"/>
    <w:rsid w:val="003B6977"/>
    <w:rsid w:val="003B7C05"/>
    <w:rsid w:val="003C270D"/>
    <w:rsid w:val="003C5503"/>
    <w:rsid w:val="003C6BB5"/>
    <w:rsid w:val="003C7E4D"/>
    <w:rsid w:val="003D4E17"/>
    <w:rsid w:val="003D5E10"/>
    <w:rsid w:val="003D70BD"/>
    <w:rsid w:val="003E4B53"/>
    <w:rsid w:val="003E68A5"/>
    <w:rsid w:val="003F3E94"/>
    <w:rsid w:val="003F7537"/>
    <w:rsid w:val="00401F82"/>
    <w:rsid w:val="00403746"/>
    <w:rsid w:val="00404745"/>
    <w:rsid w:val="00406127"/>
    <w:rsid w:val="00407D0A"/>
    <w:rsid w:val="00412331"/>
    <w:rsid w:val="004161B4"/>
    <w:rsid w:val="00416FE6"/>
    <w:rsid w:val="00417602"/>
    <w:rsid w:val="004234A8"/>
    <w:rsid w:val="00423652"/>
    <w:rsid w:val="00424099"/>
    <w:rsid w:val="00424FBE"/>
    <w:rsid w:val="004251A4"/>
    <w:rsid w:val="00426768"/>
    <w:rsid w:val="00427806"/>
    <w:rsid w:val="00432D33"/>
    <w:rsid w:val="0044011E"/>
    <w:rsid w:val="00440CC1"/>
    <w:rsid w:val="004424F8"/>
    <w:rsid w:val="00442ED5"/>
    <w:rsid w:val="00443C13"/>
    <w:rsid w:val="00446E64"/>
    <w:rsid w:val="00451D09"/>
    <w:rsid w:val="0046271E"/>
    <w:rsid w:val="004658E1"/>
    <w:rsid w:val="00467453"/>
    <w:rsid w:val="00470041"/>
    <w:rsid w:val="00481C7D"/>
    <w:rsid w:val="00487AB9"/>
    <w:rsid w:val="00495C3D"/>
    <w:rsid w:val="00495DE7"/>
    <w:rsid w:val="004A0568"/>
    <w:rsid w:val="004B270B"/>
    <w:rsid w:val="004B481E"/>
    <w:rsid w:val="004B49D4"/>
    <w:rsid w:val="004C3A1B"/>
    <w:rsid w:val="004C69DB"/>
    <w:rsid w:val="004D4C03"/>
    <w:rsid w:val="004E2867"/>
    <w:rsid w:val="004E3B5C"/>
    <w:rsid w:val="004E5AC5"/>
    <w:rsid w:val="004E6A85"/>
    <w:rsid w:val="004E7704"/>
    <w:rsid w:val="004F364D"/>
    <w:rsid w:val="0050033C"/>
    <w:rsid w:val="005027F1"/>
    <w:rsid w:val="00502B9A"/>
    <w:rsid w:val="0050305A"/>
    <w:rsid w:val="00504DDE"/>
    <w:rsid w:val="00505CA0"/>
    <w:rsid w:val="005117B2"/>
    <w:rsid w:val="00520CB7"/>
    <w:rsid w:val="00523BB2"/>
    <w:rsid w:val="00525270"/>
    <w:rsid w:val="00525AC7"/>
    <w:rsid w:val="0052642E"/>
    <w:rsid w:val="005301F8"/>
    <w:rsid w:val="005306A0"/>
    <w:rsid w:val="00533C13"/>
    <w:rsid w:val="005373A9"/>
    <w:rsid w:val="00540460"/>
    <w:rsid w:val="005431EF"/>
    <w:rsid w:val="005554BD"/>
    <w:rsid w:val="00565F53"/>
    <w:rsid w:val="00570B25"/>
    <w:rsid w:val="00573615"/>
    <w:rsid w:val="00576B1F"/>
    <w:rsid w:val="00576F32"/>
    <w:rsid w:val="00581C31"/>
    <w:rsid w:val="00583B9B"/>
    <w:rsid w:val="005862E0"/>
    <w:rsid w:val="00586B36"/>
    <w:rsid w:val="00593FC0"/>
    <w:rsid w:val="005A19A3"/>
    <w:rsid w:val="005A1D6A"/>
    <w:rsid w:val="005B29F3"/>
    <w:rsid w:val="005B2F9B"/>
    <w:rsid w:val="005B33BD"/>
    <w:rsid w:val="005B38B2"/>
    <w:rsid w:val="005B488A"/>
    <w:rsid w:val="005B4C12"/>
    <w:rsid w:val="005B5C3D"/>
    <w:rsid w:val="005C0F82"/>
    <w:rsid w:val="005C0FE4"/>
    <w:rsid w:val="005C1DAF"/>
    <w:rsid w:val="005C2C29"/>
    <w:rsid w:val="005D0D39"/>
    <w:rsid w:val="005D0F0E"/>
    <w:rsid w:val="005D3E51"/>
    <w:rsid w:val="005D3FB8"/>
    <w:rsid w:val="005E1D2C"/>
    <w:rsid w:val="005E1ECB"/>
    <w:rsid w:val="005E3A8A"/>
    <w:rsid w:val="005E59A5"/>
    <w:rsid w:val="005F1516"/>
    <w:rsid w:val="005F71C6"/>
    <w:rsid w:val="006009DE"/>
    <w:rsid w:val="0060156A"/>
    <w:rsid w:val="00603D80"/>
    <w:rsid w:val="0060579F"/>
    <w:rsid w:val="00607840"/>
    <w:rsid w:val="00616090"/>
    <w:rsid w:val="00623D6C"/>
    <w:rsid w:val="006266DF"/>
    <w:rsid w:val="00630AE8"/>
    <w:rsid w:val="0063479D"/>
    <w:rsid w:val="006417E2"/>
    <w:rsid w:val="00642DC1"/>
    <w:rsid w:val="006468D8"/>
    <w:rsid w:val="00664FAA"/>
    <w:rsid w:val="00673201"/>
    <w:rsid w:val="00674B2D"/>
    <w:rsid w:val="00675643"/>
    <w:rsid w:val="006774D7"/>
    <w:rsid w:val="00680E8E"/>
    <w:rsid w:val="006814CA"/>
    <w:rsid w:val="00684F7B"/>
    <w:rsid w:val="00692564"/>
    <w:rsid w:val="00695BE2"/>
    <w:rsid w:val="006A1C0A"/>
    <w:rsid w:val="006A4956"/>
    <w:rsid w:val="006A7426"/>
    <w:rsid w:val="006B6338"/>
    <w:rsid w:val="006C106A"/>
    <w:rsid w:val="006C48DC"/>
    <w:rsid w:val="006C5326"/>
    <w:rsid w:val="006D0512"/>
    <w:rsid w:val="006D3A70"/>
    <w:rsid w:val="006D51C2"/>
    <w:rsid w:val="006D65C8"/>
    <w:rsid w:val="006D7EC3"/>
    <w:rsid w:val="006E3DAF"/>
    <w:rsid w:val="006E4E51"/>
    <w:rsid w:val="006E6209"/>
    <w:rsid w:val="006F010B"/>
    <w:rsid w:val="006F7323"/>
    <w:rsid w:val="00701F79"/>
    <w:rsid w:val="0070481C"/>
    <w:rsid w:val="00710B09"/>
    <w:rsid w:val="0071190D"/>
    <w:rsid w:val="00711D37"/>
    <w:rsid w:val="00712A7E"/>
    <w:rsid w:val="0071600C"/>
    <w:rsid w:val="00721AAB"/>
    <w:rsid w:val="00722AA1"/>
    <w:rsid w:val="00725493"/>
    <w:rsid w:val="007260EA"/>
    <w:rsid w:val="00726428"/>
    <w:rsid w:val="00726639"/>
    <w:rsid w:val="00731C07"/>
    <w:rsid w:val="007347C5"/>
    <w:rsid w:val="0073623F"/>
    <w:rsid w:val="00737DAD"/>
    <w:rsid w:val="007403EB"/>
    <w:rsid w:val="0074250E"/>
    <w:rsid w:val="007426C0"/>
    <w:rsid w:val="007479DB"/>
    <w:rsid w:val="00750A96"/>
    <w:rsid w:val="0075295E"/>
    <w:rsid w:val="00754267"/>
    <w:rsid w:val="007549A5"/>
    <w:rsid w:val="007549F6"/>
    <w:rsid w:val="00760424"/>
    <w:rsid w:val="00763382"/>
    <w:rsid w:val="007637DA"/>
    <w:rsid w:val="00764B48"/>
    <w:rsid w:val="00765F0A"/>
    <w:rsid w:val="0076750B"/>
    <w:rsid w:val="00771086"/>
    <w:rsid w:val="0078596F"/>
    <w:rsid w:val="00787E2D"/>
    <w:rsid w:val="00790219"/>
    <w:rsid w:val="00796FF3"/>
    <w:rsid w:val="007A4CDC"/>
    <w:rsid w:val="007A4D37"/>
    <w:rsid w:val="007C0EFD"/>
    <w:rsid w:val="007C1D09"/>
    <w:rsid w:val="007C2F6D"/>
    <w:rsid w:val="007C3BEB"/>
    <w:rsid w:val="007C413D"/>
    <w:rsid w:val="007D2F3A"/>
    <w:rsid w:val="007D320C"/>
    <w:rsid w:val="007D3414"/>
    <w:rsid w:val="007E4C0C"/>
    <w:rsid w:val="007E4D1C"/>
    <w:rsid w:val="007E6C59"/>
    <w:rsid w:val="007E6C80"/>
    <w:rsid w:val="007E72BC"/>
    <w:rsid w:val="007F007A"/>
    <w:rsid w:val="007F14CC"/>
    <w:rsid w:val="007F1A4E"/>
    <w:rsid w:val="008006D1"/>
    <w:rsid w:val="00801395"/>
    <w:rsid w:val="00802EB5"/>
    <w:rsid w:val="00805194"/>
    <w:rsid w:val="00806533"/>
    <w:rsid w:val="008175AD"/>
    <w:rsid w:val="00820020"/>
    <w:rsid w:val="0082161F"/>
    <w:rsid w:val="0082253C"/>
    <w:rsid w:val="00827074"/>
    <w:rsid w:val="00831136"/>
    <w:rsid w:val="008336C9"/>
    <w:rsid w:val="0083661D"/>
    <w:rsid w:val="00844F6E"/>
    <w:rsid w:val="00854D8A"/>
    <w:rsid w:val="008568AD"/>
    <w:rsid w:val="00864A9F"/>
    <w:rsid w:val="00865EFD"/>
    <w:rsid w:val="008672AC"/>
    <w:rsid w:val="00883381"/>
    <w:rsid w:val="00884E8C"/>
    <w:rsid w:val="008852F3"/>
    <w:rsid w:val="0089191A"/>
    <w:rsid w:val="0089298F"/>
    <w:rsid w:val="0089730B"/>
    <w:rsid w:val="0089790C"/>
    <w:rsid w:val="008A2D4D"/>
    <w:rsid w:val="008B0A6F"/>
    <w:rsid w:val="008B49EE"/>
    <w:rsid w:val="008B5223"/>
    <w:rsid w:val="008C0798"/>
    <w:rsid w:val="008C33DB"/>
    <w:rsid w:val="008C3DD0"/>
    <w:rsid w:val="008C3E00"/>
    <w:rsid w:val="008C4A90"/>
    <w:rsid w:val="008C5BF6"/>
    <w:rsid w:val="008C62AB"/>
    <w:rsid w:val="008D14C6"/>
    <w:rsid w:val="008D1702"/>
    <w:rsid w:val="008D69E6"/>
    <w:rsid w:val="008D6DED"/>
    <w:rsid w:val="008E0162"/>
    <w:rsid w:val="008E2744"/>
    <w:rsid w:val="008E3143"/>
    <w:rsid w:val="008E3953"/>
    <w:rsid w:val="008E637E"/>
    <w:rsid w:val="008F1800"/>
    <w:rsid w:val="008F3477"/>
    <w:rsid w:val="008F6470"/>
    <w:rsid w:val="00905AD1"/>
    <w:rsid w:val="009073D5"/>
    <w:rsid w:val="009100DB"/>
    <w:rsid w:val="00911AE2"/>
    <w:rsid w:val="009175CB"/>
    <w:rsid w:val="0092016A"/>
    <w:rsid w:val="0092789A"/>
    <w:rsid w:val="00936AD4"/>
    <w:rsid w:val="00936F4A"/>
    <w:rsid w:val="009400C0"/>
    <w:rsid w:val="0094158C"/>
    <w:rsid w:val="00943F06"/>
    <w:rsid w:val="00946F38"/>
    <w:rsid w:val="0095243B"/>
    <w:rsid w:val="0095640C"/>
    <w:rsid w:val="00956991"/>
    <w:rsid w:val="0096181C"/>
    <w:rsid w:val="00963C1F"/>
    <w:rsid w:val="00965F3D"/>
    <w:rsid w:val="00971E4D"/>
    <w:rsid w:val="00971EB7"/>
    <w:rsid w:val="00972276"/>
    <w:rsid w:val="00973DA1"/>
    <w:rsid w:val="00974F6E"/>
    <w:rsid w:val="00982A14"/>
    <w:rsid w:val="00995F8E"/>
    <w:rsid w:val="0099613B"/>
    <w:rsid w:val="009A0317"/>
    <w:rsid w:val="009A045D"/>
    <w:rsid w:val="009A1481"/>
    <w:rsid w:val="009A542C"/>
    <w:rsid w:val="009C05A7"/>
    <w:rsid w:val="009C2B59"/>
    <w:rsid w:val="009D0503"/>
    <w:rsid w:val="009D4735"/>
    <w:rsid w:val="009D6C48"/>
    <w:rsid w:val="009E60D8"/>
    <w:rsid w:val="009E71EC"/>
    <w:rsid w:val="009F1E24"/>
    <w:rsid w:val="009F4A37"/>
    <w:rsid w:val="009F5BDC"/>
    <w:rsid w:val="009F6EFF"/>
    <w:rsid w:val="00A064E1"/>
    <w:rsid w:val="00A16567"/>
    <w:rsid w:val="00A1729A"/>
    <w:rsid w:val="00A255BB"/>
    <w:rsid w:val="00A30FCB"/>
    <w:rsid w:val="00A32265"/>
    <w:rsid w:val="00A43713"/>
    <w:rsid w:val="00A5272A"/>
    <w:rsid w:val="00A56147"/>
    <w:rsid w:val="00A5694A"/>
    <w:rsid w:val="00A576ED"/>
    <w:rsid w:val="00A62625"/>
    <w:rsid w:val="00A626D6"/>
    <w:rsid w:val="00A65E2A"/>
    <w:rsid w:val="00A6635A"/>
    <w:rsid w:val="00A73840"/>
    <w:rsid w:val="00A877C8"/>
    <w:rsid w:val="00A87A7A"/>
    <w:rsid w:val="00A969D2"/>
    <w:rsid w:val="00AA0B70"/>
    <w:rsid w:val="00AA60E2"/>
    <w:rsid w:val="00AB0CE8"/>
    <w:rsid w:val="00AB1271"/>
    <w:rsid w:val="00AB21C8"/>
    <w:rsid w:val="00AB5D4D"/>
    <w:rsid w:val="00AB744D"/>
    <w:rsid w:val="00AC3D67"/>
    <w:rsid w:val="00AC4155"/>
    <w:rsid w:val="00AC4DEB"/>
    <w:rsid w:val="00AC74FC"/>
    <w:rsid w:val="00AD160D"/>
    <w:rsid w:val="00AD4B95"/>
    <w:rsid w:val="00AD690C"/>
    <w:rsid w:val="00AE025E"/>
    <w:rsid w:val="00AE06A5"/>
    <w:rsid w:val="00AE0778"/>
    <w:rsid w:val="00AE0BEA"/>
    <w:rsid w:val="00AF4284"/>
    <w:rsid w:val="00B02888"/>
    <w:rsid w:val="00B05CC9"/>
    <w:rsid w:val="00B0665F"/>
    <w:rsid w:val="00B239D0"/>
    <w:rsid w:val="00B241E3"/>
    <w:rsid w:val="00B2431A"/>
    <w:rsid w:val="00B24458"/>
    <w:rsid w:val="00B2531B"/>
    <w:rsid w:val="00B2607C"/>
    <w:rsid w:val="00B26A2C"/>
    <w:rsid w:val="00B31E31"/>
    <w:rsid w:val="00B33E41"/>
    <w:rsid w:val="00B3791F"/>
    <w:rsid w:val="00B41E18"/>
    <w:rsid w:val="00B421AF"/>
    <w:rsid w:val="00B42F4D"/>
    <w:rsid w:val="00B46251"/>
    <w:rsid w:val="00B473DC"/>
    <w:rsid w:val="00B5107C"/>
    <w:rsid w:val="00B52003"/>
    <w:rsid w:val="00B5311C"/>
    <w:rsid w:val="00B5670D"/>
    <w:rsid w:val="00B56B9F"/>
    <w:rsid w:val="00B65369"/>
    <w:rsid w:val="00B6677B"/>
    <w:rsid w:val="00B66E43"/>
    <w:rsid w:val="00B71DE1"/>
    <w:rsid w:val="00B74173"/>
    <w:rsid w:val="00B74384"/>
    <w:rsid w:val="00B751AB"/>
    <w:rsid w:val="00B7538A"/>
    <w:rsid w:val="00B75E4D"/>
    <w:rsid w:val="00B8008F"/>
    <w:rsid w:val="00B8207D"/>
    <w:rsid w:val="00B832F4"/>
    <w:rsid w:val="00B84EE9"/>
    <w:rsid w:val="00B87CB3"/>
    <w:rsid w:val="00B910CB"/>
    <w:rsid w:val="00BA29ED"/>
    <w:rsid w:val="00BA3ED3"/>
    <w:rsid w:val="00BB0195"/>
    <w:rsid w:val="00BB2E30"/>
    <w:rsid w:val="00BB3623"/>
    <w:rsid w:val="00BB4240"/>
    <w:rsid w:val="00BB7AAA"/>
    <w:rsid w:val="00BC2384"/>
    <w:rsid w:val="00BC6161"/>
    <w:rsid w:val="00BD0921"/>
    <w:rsid w:val="00BE2015"/>
    <w:rsid w:val="00BE28BD"/>
    <w:rsid w:val="00BE344C"/>
    <w:rsid w:val="00BE76B1"/>
    <w:rsid w:val="00BF23B4"/>
    <w:rsid w:val="00BF2A1E"/>
    <w:rsid w:val="00C01829"/>
    <w:rsid w:val="00C02D5B"/>
    <w:rsid w:val="00C033DA"/>
    <w:rsid w:val="00C04B61"/>
    <w:rsid w:val="00C131FB"/>
    <w:rsid w:val="00C22A61"/>
    <w:rsid w:val="00C22E5F"/>
    <w:rsid w:val="00C23C88"/>
    <w:rsid w:val="00C26A85"/>
    <w:rsid w:val="00C27C05"/>
    <w:rsid w:val="00C35569"/>
    <w:rsid w:val="00C40A94"/>
    <w:rsid w:val="00C416A1"/>
    <w:rsid w:val="00C546F1"/>
    <w:rsid w:val="00C55A21"/>
    <w:rsid w:val="00C61490"/>
    <w:rsid w:val="00C64B08"/>
    <w:rsid w:val="00C70346"/>
    <w:rsid w:val="00C70C8E"/>
    <w:rsid w:val="00C70D8C"/>
    <w:rsid w:val="00C7459B"/>
    <w:rsid w:val="00C74960"/>
    <w:rsid w:val="00C76141"/>
    <w:rsid w:val="00C775C7"/>
    <w:rsid w:val="00C814A3"/>
    <w:rsid w:val="00C83422"/>
    <w:rsid w:val="00C923A5"/>
    <w:rsid w:val="00C963BE"/>
    <w:rsid w:val="00C96871"/>
    <w:rsid w:val="00CA5E14"/>
    <w:rsid w:val="00CA6473"/>
    <w:rsid w:val="00CB6D49"/>
    <w:rsid w:val="00CB75BD"/>
    <w:rsid w:val="00CB7F29"/>
    <w:rsid w:val="00CC6984"/>
    <w:rsid w:val="00CD06D2"/>
    <w:rsid w:val="00CD5B5F"/>
    <w:rsid w:val="00CF275F"/>
    <w:rsid w:val="00CF7EC4"/>
    <w:rsid w:val="00D003BF"/>
    <w:rsid w:val="00D0555B"/>
    <w:rsid w:val="00D06B66"/>
    <w:rsid w:val="00D103F9"/>
    <w:rsid w:val="00D134B1"/>
    <w:rsid w:val="00D2406F"/>
    <w:rsid w:val="00D316FF"/>
    <w:rsid w:val="00D32504"/>
    <w:rsid w:val="00D339AC"/>
    <w:rsid w:val="00D3546B"/>
    <w:rsid w:val="00D42EDD"/>
    <w:rsid w:val="00D458DC"/>
    <w:rsid w:val="00D470EC"/>
    <w:rsid w:val="00D47366"/>
    <w:rsid w:val="00D527C9"/>
    <w:rsid w:val="00D54F96"/>
    <w:rsid w:val="00D55067"/>
    <w:rsid w:val="00D57443"/>
    <w:rsid w:val="00D6209B"/>
    <w:rsid w:val="00D62634"/>
    <w:rsid w:val="00D64E84"/>
    <w:rsid w:val="00D65CBC"/>
    <w:rsid w:val="00D70636"/>
    <w:rsid w:val="00D71800"/>
    <w:rsid w:val="00D7250C"/>
    <w:rsid w:val="00D763ED"/>
    <w:rsid w:val="00D76CC3"/>
    <w:rsid w:val="00D84813"/>
    <w:rsid w:val="00D903A5"/>
    <w:rsid w:val="00D93885"/>
    <w:rsid w:val="00D94DBE"/>
    <w:rsid w:val="00D953AD"/>
    <w:rsid w:val="00D9667E"/>
    <w:rsid w:val="00DA077A"/>
    <w:rsid w:val="00DA1553"/>
    <w:rsid w:val="00DA3210"/>
    <w:rsid w:val="00DA5373"/>
    <w:rsid w:val="00DB1433"/>
    <w:rsid w:val="00DB2B8E"/>
    <w:rsid w:val="00DB3036"/>
    <w:rsid w:val="00DC73C9"/>
    <w:rsid w:val="00DD4376"/>
    <w:rsid w:val="00DD4827"/>
    <w:rsid w:val="00DD5E5D"/>
    <w:rsid w:val="00DE218F"/>
    <w:rsid w:val="00DE4037"/>
    <w:rsid w:val="00DF10F5"/>
    <w:rsid w:val="00DF5783"/>
    <w:rsid w:val="00DF59DF"/>
    <w:rsid w:val="00DF6FCF"/>
    <w:rsid w:val="00E01282"/>
    <w:rsid w:val="00E050FA"/>
    <w:rsid w:val="00E0599F"/>
    <w:rsid w:val="00E11297"/>
    <w:rsid w:val="00E12EC9"/>
    <w:rsid w:val="00E131F2"/>
    <w:rsid w:val="00E175A0"/>
    <w:rsid w:val="00E23998"/>
    <w:rsid w:val="00E3009D"/>
    <w:rsid w:val="00E32044"/>
    <w:rsid w:val="00E3681B"/>
    <w:rsid w:val="00E4386C"/>
    <w:rsid w:val="00E44144"/>
    <w:rsid w:val="00E55F55"/>
    <w:rsid w:val="00E647F8"/>
    <w:rsid w:val="00E64E37"/>
    <w:rsid w:val="00E65678"/>
    <w:rsid w:val="00E67D12"/>
    <w:rsid w:val="00E71371"/>
    <w:rsid w:val="00E7311B"/>
    <w:rsid w:val="00E7375C"/>
    <w:rsid w:val="00E77CDD"/>
    <w:rsid w:val="00E81ADD"/>
    <w:rsid w:val="00E85637"/>
    <w:rsid w:val="00E87055"/>
    <w:rsid w:val="00E9116F"/>
    <w:rsid w:val="00E95CB5"/>
    <w:rsid w:val="00E9785C"/>
    <w:rsid w:val="00EA1390"/>
    <w:rsid w:val="00EA7019"/>
    <w:rsid w:val="00EB07DF"/>
    <w:rsid w:val="00EB1C37"/>
    <w:rsid w:val="00EB335F"/>
    <w:rsid w:val="00EB6A8B"/>
    <w:rsid w:val="00EC0973"/>
    <w:rsid w:val="00EC2265"/>
    <w:rsid w:val="00ED0232"/>
    <w:rsid w:val="00ED6AD7"/>
    <w:rsid w:val="00ED7782"/>
    <w:rsid w:val="00EE1041"/>
    <w:rsid w:val="00EE198E"/>
    <w:rsid w:val="00EF257C"/>
    <w:rsid w:val="00EF45C2"/>
    <w:rsid w:val="00F048AF"/>
    <w:rsid w:val="00F05C8F"/>
    <w:rsid w:val="00F063CA"/>
    <w:rsid w:val="00F07581"/>
    <w:rsid w:val="00F1204E"/>
    <w:rsid w:val="00F12660"/>
    <w:rsid w:val="00F127C6"/>
    <w:rsid w:val="00F12C72"/>
    <w:rsid w:val="00F231ED"/>
    <w:rsid w:val="00F260EC"/>
    <w:rsid w:val="00F30804"/>
    <w:rsid w:val="00F30B4B"/>
    <w:rsid w:val="00F31F5A"/>
    <w:rsid w:val="00F34812"/>
    <w:rsid w:val="00F35A4D"/>
    <w:rsid w:val="00F365C7"/>
    <w:rsid w:val="00F4124A"/>
    <w:rsid w:val="00F50960"/>
    <w:rsid w:val="00F50BB1"/>
    <w:rsid w:val="00F573F8"/>
    <w:rsid w:val="00F574F2"/>
    <w:rsid w:val="00F60EFD"/>
    <w:rsid w:val="00F62E02"/>
    <w:rsid w:val="00F65148"/>
    <w:rsid w:val="00F65EBE"/>
    <w:rsid w:val="00F711C2"/>
    <w:rsid w:val="00F7169C"/>
    <w:rsid w:val="00F774A5"/>
    <w:rsid w:val="00F82370"/>
    <w:rsid w:val="00F86EB7"/>
    <w:rsid w:val="00FA0B45"/>
    <w:rsid w:val="00FA30D3"/>
    <w:rsid w:val="00FA585E"/>
    <w:rsid w:val="00FB389C"/>
    <w:rsid w:val="00FB3C18"/>
    <w:rsid w:val="00FC5A07"/>
    <w:rsid w:val="00FD4EDB"/>
    <w:rsid w:val="00FD686A"/>
    <w:rsid w:val="00FE31CC"/>
    <w:rsid w:val="00FE3339"/>
    <w:rsid w:val="00FE467C"/>
    <w:rsid w:val="00FE5217"/>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AC868"/>
  <w15:docId w15:val="{C37060C4-A645-471E-9BBE-69A21036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071607"/>
    <w:pPr>
      <w:keepNext/>
      <w:numPr>
        <w:numId w:val="1"/>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2A3FA2"/>
    <w:pPr>
      <w:keepNext/>
      <w:numPr>
        <w:ilvl w:val="1"/>
        <w:numId w:val="1"/>
      </w:numPr>
      <w:spacing w:before="240" w:after="120"/>
      <w:ind w:left="578" w:hanging="578"/>
      <w:outlineLvl w:val="1"/>
    </w:pPr>
    <w:rPr>
      <w:rFonts w:ascii="Calibri" w:eastAsia="Calibri" w:hAnsi="Calibri" w:cs="Calibri"/>
      <w:b/>
      <w:bCs/>
      <w:kern w:val="16"/>
      <w:sz w:val="24"/>
      <w:szCs w:val="24"/>
    </w:rPr>
  </w:style>
  <w:style w:type="paragraph" w:styleId="Nadpis3">
    <w:name w:val="heading 3"/>
    <w:basedOn w:val="Normln"/>
    <w:next w:val="Normln"/>
    <w:link w:val="Nadpis3Char"/>
    <w:qFormat/>
    <w:rsid w:val="00EE198E"/>
    <w:pPr>
      <w:keepNext/>
      <w:keepLines/>
      <w:numPr>
        <w:ilvl w:val="2"/>
        <w:numId w:val="1"/>
      </w:numPr>
      <w:spacing w:before="120" w:after="60"/>
      <w:outlineLvl w:val="2"/>
    </w:pPr>
    <w:rPr>
      <w:rFonts w:ascii="Calibri" w:eastAsia="Calibri" w:hAnsi="Calibri" w:cs="Calibri"/>
      <w:b/>
      <w:bCs/>
    </w:rPr>
  </w:style>
  <w:style w:type="paragraph" w:styleId="Nadpis4">
    <w:name w:val="heading 4"/>
    <w:basedOn w:val="Normln"/>
    <w:next w:val="Normln"/>
    <w:link w:val="Nadpis4Char"/>
    <w:qFormat/>
    <w:rsid w:val="00071607"/>
    <w:pPr>
      <w:keepNext/>
      <w:keepLines/>
      <w:numPr>
        <w:ilvl w:val="3"/>
        <w:numId w:val="1"/>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1"/>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1"/>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1"/>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1"/>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1"/>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2A3FA2"/>
    <w:rPr>
      <w:rFonts w:ascii="Calibri" w:eastAsia="Calibri" w:hAnsi="Calibri" w:cs="Calibri"/>
      <w:b/>
      <w:bCs/>
      <w:kern w:val="16"/>
      <w:sz w:val="24"/>
      <w:szCs w:val="24"/>
    </w:rPr>
  </w:style>
  <w:style w:type="character" w:customStyle="1" w:styleId="Nadpis3Char">
    <w:name w:val="Nadpis 3 Char"/>
    <w:basedOn w:val="Standardnpsmoodstavce"/>
    <w:link w:val="Nadpis3"/>
    <w:rsid w:val="00EE198E"/>
    <w:rPr>
      <w:rFonts w:ascii="Calibri" w:eastAsia="Calibri" w:hAnsi="Calibri" w:cs="Calibri"/>
      <w:b/>
      <w:bCs/>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2"/>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link w:val="OdstavecseseznamemChar"/>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character" w:customStyle="1" w:styleId="Nevyeenzmnka1">
    <w:name w:val="Nevyřešená zmínka1"/>
    <w:basedOn w:val="Standardnpsmoodstavce"/>
    <w:uiPriority w:val="99"/>
    <w:semiHidden/>
    <w:unhideWhenUsed/>
    <w:rsid w:val="000215F7"/>
    <w:rPr>
      <w:color w:val="808080"/>
      <w:shd w:val="clear" w:color="auto" w:fill="E6E6E6"/>
    </w:rPr>
  </w:style>
  <w:style w:type="paragraph" w:styleId="Revize">
    <w:name w:val="Revision"/>
    <w:hidden/>
    <w:uiPriority w:val="99"/>
    <w:semiHidden/>
    <w:rsid w:val="0095640C"/>
    <w:pPr>
      <w:spacing w:after="0" w:line="240" w:lineRule="auto"/>
    </w:pPr>
  </w:style>
  <w:style w:type="character" w:customStyle="1" w:styleId="OdstavecseseznamemChar">
    <w:name w:val="Odstavec se seznamem Char"/>
    <w:link w:val="Odstavecseseznamem"/>
    <w:uiPriority w:val="34"/>
    <w:locked/>
    <w:rsid w:val="007425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04749">
      <w:bodyDiv w:val="1"/>
      <w:marLeft w:val="0"/>
      <w:marRight w:val="0"/>
      <w:marTop w:val="0"/>
      <w:marBottom w:val="0"/>
      <w:divBdr>
        <w:top w:val="none" w:sz="0" w:space="0" w:color="auto"/>
        <w:left w:val="none" w:sz="0" w:space="0" w:color="auto"/>
        <w:bottom w:val="none" w:sz="0" w:space="0" w:color="auto"/>
        <w:right w:val="none" w:sz="0" w:space="0" w:color="auto"/>
      </w:divBdr>
    </w:div>
    <w:div w:id="219438535">
      <w:bodyDiv w:val="1"/>
      <w:marLeft w:val="0"/>
      <w:marRight w:val="0"/>
      <w:marTop w:val="0"/>
      <w:marBottom w:val="0"/>
      <w:divBdr>
        <w:top w:val="none" w:sz="0" w:space="0" w:color="auto"/>
        <w:left w:val="none" w:sz="0" w:space="0" w:color="auto"/>
        <w:bottom w:val="none" w:sz="0" w:space="0" w:color="auto"/>
        <w:right w:val="none" w:sz="0" w:space="0" w:color="auto"/>
      </w:divBdr>
    </w:div>
    <w:div w:id="263807674">
      <w:bodyDiv w:val="1"/>
      <w:marLeft w:val="0"/>
      <w:marRight w:val="0"/>
      <w:marTop w:val="0"/>
      <w:marBottom w:val="0"/>
      <w:divBdr>
        <w:top w:val="none" w:sz="0" w:space="0" w:color="auto"/>
        <w:left w:val="none" w:sz="0" w:space="0" w:color="auto"/>
        <w:bottom w:val="none" w:sz="0" w:space="0" w:color="auto"/>
        <w:right w:val="none" w:sz="0" w:space="0" w:color="auto"/>
      </w:divBdr>
    </w:div>
    <w:div w:id="486020650">
      <w:bodyDiv w:val="1"/>
      <w:marLeft w:val="0"/>
      <w:marRight w:val="0"/>
      <w:marTop w:val="0"/>
      <w:marBottom w:val="0"/>
      <w:divBdr>
        <w:top w:val="none" w:sz="0" w:space="0" w:color="auto"/>
        <w:left w:val="none" w:sz="0" w:space="0" w:color="auto"/>
        <w:bottom w:val="none" w:sz="0" w:space="0" w:color="auto"/>
        <w:right w:val="none" w:sz="0" w:space="0" w:color="auto"/>
      </w:divBdr>
    </w:div>
    <w:div w:id="1549492442">
      <w:bodyDiv w:val="1"/>
      <w:marLeft w:val="0"/>
      <w:marRight w:val="0"/>
      <w:marTop w:val="0"/>
      <w:marBottom w:val="0"/>
      <w:divBdr>
        <w:top w:val="none" w:sz="0" w:space="0" w:color="auto"/>
        <w:left w:val="none" w:sz="0" w:space="0" w:color="auto"/>
        <w:bottom w:val="none" w:sz="0" w:space="0" w:color="auto"/>
        <w:right w:val="none" w:sz="0" w:space="0" w:color="auto"/>
      </w:divBdr>
    </w:div>
    <w:div w:id="1846049016">
      <w:bodyDiv w:val="1"/>
      <w:marLeft w:val="0"/>
      <w:marRight w:val="0"/>
      <w:marTop w:val="0"/>
      <w:marBottom w:val="0"/>
      <w:divBdr>
        <w:top w:val="none" w:sz="0" w:space="0" w:color="auto"/>
        <w:left w:val="none" w:sz="0" w:space="0" w:color="auto"/>
        <w:bottom w:val="none" w:sz="0" w:space="0" w:color="auto"/>
        <w:right w:val="none" w:sz="0" w:space="0" w:color="auto"/>
      </w:divBdr>
    </w:div>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 w:id="207350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4BE0-13E6-4D0E-9E39-ED88F3B8D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3380</Words>
  <Characters>19943</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volin</dc:creator>
  <cp:lastModifiedBy>Richard Volín</cp:lastModifiedBy>
  <cp:revision>2</cp:revision>
  <cp:lastPrinted>2018-06-25T12:28:00Z</cp:lastPrinted>
  <dcterms:created xsi:type="dcterms:W3CDTF">2020-06-26T13:29:00Z</dcterms:created>
  <dcterms:modified xsi:type="dcterms:W3CDTF">2020-06-26T13:29:00Z</dcterms:modified>
</cp:coreProperties>
</file>